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C77C7">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317E665" w14:textId="2143997B" w:rsidR="00642EFE" w:rsidRPr="002B636C" w:rsidRDefault="002B636C" w:rsidP="002B636C">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p>
    <w:p w14:paraId="76EEAD12" w14:textId="1B2C90D4"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55C2C">
        <w:rPr>
          <w:rFonts w:ascii="GHEA Grapalat" w:hAnsi="GHEA Grapalat"/>
          <w:i w:val="0"/>
          <w:sz w:val="24"/>
          <w:szCs w:val="24"/>
          <w:lang w:val="hy-AM"/>
        </w:rPr>
        <w:t>12</w:t>
      </w:r>
      <w:r w:rsidRPr="009044F1">
        <w:rPr>
          <w:rFonts w:ascii="GHEA Grapalat" w:hAnsi="GHEA Grapalat"/>
          <w:i w:val="0"/>
          <w:sz w:val="24"/>
          <w:szCs w:val="24"/>
        </w:rPr>
        <w:t>" "</w:t>
      </w:r>
      <w:r w:rsidR="00755C2C">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53AD7C7F"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55C2C">
        <w:rPr>
          <w:rFonts w:ascii="GHEA Grapalat" w:hAnsi="GHEA Grapalat"/>
          <w:i w:val="0"/>
          <w:sz w:val="24"/>
          <w:szCs w:val="24"/>
        </w:rPr>
        <w:t>GT27MD-GH-APZB-26/01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30D0B900"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3B3377">
        <w:rPr>
          <w:rFonts w:ascii="GHEA Grapalat" w:hAnsi="GHEA Grapalat"/>
          <w:i w:val="0"/>
          <w:iCs/>
          <w:sz w:val="24"/>
          <w:szCs w:val="24"/>
          <w:lang w:val="hy-AM"/>
        </w:rPr>
        <w:t>ГЮМРИЙСКАЯ СРЕДНЯЯ ШКОЛА N 27</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164476">
        <w:rPr>
          <w:rFonts w:ascii="GHEA Grapalat" w:hAnsi="GHEA Grapalat"/>
          <w:i w:val="0"/>
          <w:sz w:val="24"/>
          <w:szCs w:val="24"/>
        </w:rPr>
        <w:t xml:space="preserve">Г. Гюмри </w:t>
      </w:r>
      <w:proofErr w:type="spellStart"/>
      <w:r w:rsidR="003B3377">
        <w:rPr>
          <w:rFonts w:ascii="GHEA Grapalat" w:hAnsi="GHEA Grapalat"/>
          <w:i w:val="0"/>
          <w:sz w:val="24"/>
          <w:szCs w:val="24"/>
        </w:rPr>
        <w:t>Гарегин</w:t>
      </w:r>
      <w:proofErr w:type="spellEnd"/>
      <w:r w:rsidR="003B3377">
        <w:rPr>
          <w:rFonts w:ascii="GHEA Grapalat" w:hAnsi="GHEA Grapalat"/>
          <w:i w:val="0"/>
          <w:sz w:val="24"/>
          <w:szCs w:val="24"/>
        </w:rPr>
        <w:t xml:space="preserve"> А 6/16</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77777777"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796557BD" w:rsidR="003F6ED1" w:rsidRPr="000F11E5" w:rsidRDefault="00164476"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w:t>
      </w:r>
      <w:proofErr w:type="spellStart"/>
      <w:r w:rsidR="003B3377">
        <w:rPr>
          <w:rFonts w:ascii="GHEA Grapalat" w:hAnsi="GHEA Grapalat"/>
          <w:i w:val="0"/>
          <w:sz w:val="24"/>
          <w:szCs w:val="24"/>
        </w:rPr>
        <w:t>Гарегин</w:t>
      </w:r>
      <w:proofErr w:type="spellEnd"/>
      <w:r w:rsidR="003B3377">
        <w:rPr>
          <w:rFonts w:ascii="GHEA Grapalat" w:hAnsi="GHEA Grapalat"/>
          <w:i w:val="0"/>
          <w:sz w:val="24"/>
          <w:szCs w:val="24"/>
        </w:rPr>
        <w:t xml:space="preserve"> А 6/16</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755C2C">
        <w:rPr>
          <w:rFonts w:ascii="GHEA Grapalat" w:hAnsi="GHEA Grapalat"/>
          <w:i w:val="0"/>
          <w:sz w:val="24"/>
          <w:szCs w:val="24"/>
          <w:lang w:val="hy-AM"/>
        </w:rPr>
        <w:t>11։40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0639A2E2"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64476">
        <w:rPr>
          <w:rFonts w:ascii="GHEA Grapalat" w:hAnsi="GHEA Grapalat"/>
          <w:i w:val="0"/>
          <w:iCs/>
          <w:sz w:val="24"/>
          <w:szCs w:val="24"/>
        </w:rPr>
        <w:t xml:space="preserve">Г. Гюмри </w:t>
      </w:r>
      <w:proofErr w:type="spellStart"/>
      <w:r w:rsidR="003B3377">
        <w:rPr>
          <w:rFonts w:ascii="GHEA Grapalat" w:hAnsi="GHEA Grapalat"/>
          <w:i w:val="0"/>
          <w:iCs/>
          <w:sz w:val="24"/>
          <w:szCs w:val="24"/>
        </w:rPr>
        <w:t>Гарегин</w:t>
      </w:r>
      <w:proofErr w:type="spellEnd"/>
      <w:r w:rsidR="003B3377">
        <w:rPr>
          <w:rFonts w:ascii="GHEA Grapalat" w:hAnsi="GHEA Grapalat"/>
          <w:i w:val="0"/>
          <w:iCs/>
          <w:sz w:val="24"/>
          <w:szCs w:val="24"/>
        </w:rPr>
        <w:t xml:space="preserve"> А 6/16</w:t>
      </w:r>
      <w:r w:rsidR="001206DC" w:rsidRPr="001206DC">
        <w:rPr>
          <w:rFonts w:ascii="GHEA Grapalat" w:hAnsi="GHEA Grapalat"/>
          <w:i w:val="0"/>
          <w:iCs/>
          <w:sz w:val="24"/>
          <w:szCs w:val="24"/>
        </w:rPr>
        <w:t xml:space="preserve">  </w:t>
      </w:r>
      <w:r w:rsidR="00755C2C">
        <w:rPr>
          <w:rFonts w:ascii="GHEA Grapalat" w:hAnsi="GHEA Grapalat"/>
          <w:i w:val="0"/>
          <w:iCs/>
          <w:sz w:val="24"/>
          <w:szCs w:val="24"/>
          <w:u w:val="single"/>
          <w:lang w:val="hy-AM"/>
        </w:rPr>
        <w:t>11։40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B11DCD">
        <w:rPr>
          <w:rFonts w:ascii="GHEA Grapalat" w:hAnsi="GHEA Grapalat"/>
          <w:i w:val="0"/>
          <w:sz w:val="24"/>
          <w:szCs w:val="24"/>
          <w:lang w:val="hy-AM"/>
        </w:rPr>
        <w:t>1</w:t>
      </w:r>
      <w:r w:rsidR="007200E0">
        <w:rPr>
          <w:rFonts w:ascii="GHEA Grapalat" w:hAnsi="GHEA Grapalat"/>
          <w:i w:val="0"/>
          <w:sz w:val="24"/>
          <w:szCs w:val="24"/>
          <w:lang w:val="hy-AM"/>
        </w:rPr>
        <w:t>9</w:t>
      </w:r>
      <w:r>
        <w:rPr>
          <w:rFonts w:ascii="GHEA Grapalat" w:hAnsi="GHEA Grapalat"/>
          <w:i w:val="0"/>
          <w:sz w:val="24"/>
          <w:szCs w:val="24"/>
        </w:rPr>
        <w:t>" "</w:t>
      </w:r>
      <w:r w:rsidR="007200E0">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Pr="007200E0" w:rsidRDefault="00E4354F" w:rsidP="007200E0">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 xml:space="preserve">Телефон </w:t>
      </w:r>
      <w:r w:rsidRPr="007200E0">
        <w:rPr>
          <w:rFonts w:ascii="GHEA Grapalat" w:hAnsi="GHEA Grapalat"/>
          <w:i w:val="0"/>
          <w:sz w:val="24"/>
          <w:szCs w:val="24"/>
        </w:rPr>
        <w:t xml:space="preserve">+374 </w:t>
      </w:r>
      <w:r w:rsidR="00D77AD7" w:rsidRPr="007200E0">
        <w:rPr>
          <w:rFonts w:ascii="GHEA Grapalat" w:hAnsi="GHEA Grapalat"/>
          <w:i w:val="0"/>
          <w:sz w:val="24"/>
          <w:szCs w:val="24"/>
        </w:rPr>
        <w:t>44</w:t>
      </w:r>
      <w:r w:rsidRPr="007200E0">
        <w:rPr>
          <w:rFonts w:ascii="GHEA Grapalat" w:hAnsi="GHEA Grapalat"/>
          <w:i w:val="0"/>
          <w:sz w:val="24"/>
          <w:szCs w:val="24"/>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3B1548A8"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3B3377">
        <w:rPr>
          <w:rFonts w:ascii="GHEA Grapalat" w:hAnsi="GHEA Grapalat"/>
          <w:i w:val="0"/>
          <w:iCs/>
          <w:sz w:val="24"/>
          <w:szCs w:val="24"/>
          <w:lang w:val="hy-AM"/>
        </w:rPr>
        <w:t>ГЮМРИЙСКАЯ СРЕДНЯЯ ШКОЛА N 27</w:t>
      </w:r>
      <w:r w:rsidRPr="00E4354F">
        <w:rPr>
          <w:rFonts w:ascii="GHEA Grapalat" w:hAnsi="GHEA Grapalat"/>
          <w:i w:val="0"/>
          <w:iCs/>
          <w:sz w:val="24"/>
          <w:szCs w:val="24"/>
          <w:lang w:val="hy-AM"/>
        </w:rPr>
        <w:t>» ,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4AB303A7"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755C2C">
        <w:rPr>
          <w:rFonts w:ascii="GHEA Grapalat" w:hAnsi="GHEA Grapalat"/>
          <w:i/>
        </w:rPr>
        <w:t>GT27MD-GH-APZB-26/01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E67493">
        <w:rPr>
          <w:rFonts w:ascii="GHEA Grapalat" w:hAnsi="GHEA Grapalat"/>
          <w:i/>
          <w:lang w:val="hy-AM"/>
        </w:rPr>
        <w:t>12</w:t>
      </w:r>
      <w:r w:rsidR="009B6696" w:rsidRPr="009B6696">
        <w:rPr>
          <w:rFonts w:ascii="GHEA Grapalat" w:hAnsi="GHEA Grapalat"/>
          <w:i/>
        </w:rPr>
        <w:t>.</w:t>
      </w:r>
      <w:r w:rsidR="00E67493">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6F7DAA25"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3B3377">
        <w:rPr>
          <w:rFonts w:ascii="GHEA Grapalat" w:hAnsi="GHEA Grapalat"/>
          <w:iCs/>
          <w:lang w:val="hy-AM"/>
        </w:rPr>
        <w:t>ГЮМРИЙСКАЯ СРЕДНЯЯ ШКОЛА N 27</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571B0B69"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3B3377">
        <w:rPr>
          <w:rFonts w:ascii="GHEA Grapalat" w:hAnsi="GHEA Grapalat"/>
          <w:iCs/>
          <w:lang w:val="hy-AM"/>
        </w:rPr>
        <w:t>ГЮМРИЙСКАЯ СРЕДНЯЯ ШКОЛА N 27</w:t>
      </w:r>
      <w:r>
        <w:rPr>
          <w:rFonts w:ascii="GHEA Grapalat" w:hAnsi="GHEA Grapalat"/>
          <w:iCs/>
          <w:lang w:val="hy-AM"/>
        </w:rPr>
        <w:t>»  ГНКО</w:t>
      </w:r>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4765C72B"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3B3377">
        <w:rPr>
          <w:rFonts w:ascii="GHEA Grapalat" w:hAnsi="GHEA Grapalat"/>
          <w:b/>
          <w:bCs/>
          <w:iCs/>
          <w:lang w:val="hy-AM"/>
        </w:rPr>
        <w:t>ГЮМРИЙСКАЯ СРЕДНЯЯ ШКОЛА N 27</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63F9D122"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755C2C">
        <w:rPr>
          <w:rFonts w:ascii="GHEA Grapalat" w:hAnsi="GHEA Grapalat"/>
          <w:spacing w:val="-6"/>
        </w:rPr>
        <w:t>GT27MD-GH-APZB-26/01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7C7B42FD"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3B3377">
        <w:rPr>
          <w:rFonts w:ascii="GHEA Grapalat" w:hAnsi="GHEA Grapalat"/>
          <w:iCs/>
          <w:spacing w:val="6"/>
        </w:rPr>
        <w:t>ГЮМРИЙСКАЯ СРЕДНЯЯ ШКОЛА N 27</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066B173F"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3B3377">
        <w:rPr>
          <w:rFonts w:ascii="GHEA Grapalat" w:hAnsi="GHEA Grapalat"/>
          <w:b/>
          <w:bCs/>
          <w:iCs/>
          <w:lang w:val="hy-AM"/>
        </w:rPr>
        <w:t>ГЮМРИЙСКАЯ СРЕДНЯЯ ШКОЛА N 27</w:t>
      </w:r>
      <w:r w:rsidR="00E4354F">
        <w:rPr>
          <w:rFonts w:ascii="GHEA Grapalat" w:hAnsi="GHEA Grapalat"/>
          <w:b/>
          <w:bCs/>
          <w:iCs/>
          <w:lang w:val="hy-AM"/>
        </w:rPr>
        <w:t>» ,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EA4330" w:rsidRPr="00EA4330">
        <w:rPr>
          <w:rFonts w:ascii="GHEA Grapalat" w:hAnsi="GHEA Grapalat"/>
        </w:rPr>
        <w:t>19</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D43ABA" w:rsidRPr="009044F1" w14:paraId="651DEEBE" w14:textId="77777777" w:rsidTr="00674610">
        <w:trPr>
          <w:jc w:val="center"/>
        </w:trPr>
        <w:tc>
          <w:tcPr>
            <w:tcW w:w="1530" w:type="dxa"/>
            <w:vAlign w:val="center"/>
          </w:tcPr>
          <w:p w14:paraId="41846771" w14:textId="77777777" w:rsidR="00D43ABA" w:rsidRPr="003870FE" w:rsidRDefault="00D43ABA" w:rsidP="00D43ABA">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5AEDC12A"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3200</w:t>
            </w:r>
          </w:p>
        </w:tc>
        <w:tc>
          <w:tcPr>
            <w:tcW w:w="6458" w:type="dxa"/>
          </w:tcPr>
          <w:p w14:paraId="6C326A1E" w14:textId="14D82C7C" w:rsidR="00D43ABA" w:rsidRPr="003B2C9C" w:rsidRDefault="00D43ABA" w:rsidP="00D43ABA">
            <w:pPr>
              <w:rPr>
                <w:rFonts w:ascii="GHEA Grapalat" w:hAnsi="GHEA Grapalat"/>
                <w:sz w:val="20"/>
                <w:szCs w:val="20"/>
              </w:rPr>
            </w:pPr>
            <w:r w:rsidRPr="003B2C9C">
              <w:rPr>
                <w:rFonts w:ascii="GHEA Grapalat" w:hAnsi="GHEA Grapalat"/>
                <w:sz w:val="20"/>
                <w:szCs w:val="20"/>
              </w:rPr>
              <w:t>Соль</w:t>
            </w:r>
          </w:p>
        </w:tc>
      </w:tr>
      <w:tr w:rsidR="00D43ABA" w:rsidRPr="009044F1" w14:paraId="0F2F2DEE" w14:textId="77777777" w:rsidTr="00674610">
        <w:trPr>
          <w:jc w:val="center"/>
        </w:trPr>
        <w:tc>
          <w:tcPr>
            <w:tcW w:w="1530" w:type="dxa"/>
            <w:vAlign w:val="center"/>
          </w:tcPr>
          <w:p w14:paraId="485CD3F4" w14:textId="77777777" w:rsidR="00D43ABA" w:rsidRPr="003870FE" w:rsidRDefault="00D43ABA" w:rsidP="00D43ABA">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36A3689D"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71200</w:t>
            </w:r>
          </w:p>
        </w:tc>
        <w:tc>
          <w:tcPr>
            <w:tcW w:w="6458" w:type="dxa"/>
          </w:tcPr>
          <w:p w14:paraId="1591A337" w14:textId="442F3C5B" w:rsidR="00D43ABA" w:rsidRPr="003B2C9C" w:rsidRDefault="00D43ABA" w:rsidP="00D43ABA">
            <w:pPr>
              <w:rPr>
                <w:rFonts w:ascii="GHEA Grapalat" w:hAnsi="GHEA Grapalat"/>
                <w:sz w:val="20"/>
                <w:szCs w:val="20"/>
              </w:rPr>
            </w:pPr>
            <w:r w:rsidRPr="003B2C9C">
              <w:rPr>
                <w:rFonts w:ascii="GHEA Grapalat" w:hAnsi="GHEA Grapalat"/>
                <w:sz w:val="20"/>
                <w:szCs w:val="20"/>
              </w:rPr>
              <w:t>Масло подсолнечное рафинированное (фильтрованное)</w:t>
            </w:r>
          </w:p>
        </w:tc>
      </w:tr>
      <w:tr w:rsidR="00D43ABA" w:rsidRPr="009044F1" w14:paraId="2418D33B" w14:textId="77777777" w:rsidTr="00674610">
        <w:trPr>
          <w:jc w:val="center"/>
        </w:trPr>
        <w:tc>
          <w:tcPr>
            <w:tcW w:w="1530" w:type="dxa"/>
            <w:vAlign w:val="center"/>
          </w:tcPr>
          <w:p w14:paraId="2001B8BD"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7D9D835B"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60500</w:t>
            </w:r>
          </w:p>
        </w:tc>
        <w:tc>
          <w:tcPr>
            <w:tcW w:w="6458" w:type="dxa"/>
          </w:tcPr>
          <w:p w14:paraId="3EE64CB0" w14:textId="632B4872" w:rsidR="00D43ABA" w:rsidRPr="003B2C9C" w:rsidRDefault="00D43ABA" w:rsidP="00D43ABA">
            <w:pPr>
              <w:rPr>
                <w:rFonts w:ascii="GHEA Grapalat" w:hAnsi="GHEA Grapalat"/>
                <w:sz w:val="20"/>
                <w:szCs w:val="20"/>
              </w:rPr>
            </w:pPr>
            <w:r w:rsidRPr="003B2C9C">
              <w:rPr>
                <w:rFonts w:ascii="GHEA Grapalat" w:hAnsi="GHEA Grapalat"/>
                <w:sz w:val="20"/>
                <w:szCs w:val="20"/>
              </w:rPr>
              <w:t>Рис</w:t>
            </w:r>
          </w:p>
        </w:tc>
      </w:tr>
      <w:tr w:rsidR="00D43ABA" w:rsidRPr="009044F1" w14:paraId="79A14C9D" w14:textId="77777777" w:rsidTr="00674610">
        <w:trPr>
          <w:jc w:val="center"/>
        </w:trPr>
        <w:tc>
          <w:tcPr>
            <w:tcW w:w="1530" w:type="dxa"/>
            <w:vAlign w:val="center"/>
          </w:tcPr>
          <w:p w14:paraId="676C495C"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106721EF"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20400</w:t>
            </w:r>
          </w:p>
        </w:tc>
        <w:tc>
          <w:tcPr>
            <w:tcW w:w="6458" w:type="dxa"/>
          </w:tcPr>
          <w:p w14:paraId="088F3999" w14:textId="0E873201" w:rsidR="00D43ABA" w:rsidRPr="003B2C9C" w:rsidRDefault="00D43ABA" w:rsidP="00D43ABA">
            <w:pPr>
              <w:rPr>
                <w:rFonts w:ascii="GHEA Grapalat" w:hAnsi="GHEA Grapalat"/>
                <w:sz w:val="20"/>
                <w:szCs w:val="20"/>
              </w:rPr>
            </w:pPr>
            <w:r w:rsidRPr="003B2C9C">
              <w:rPr>
                <w:rFonts w:ascii="GHEA Grapalat" w:hAnsi="GHEA Grapalat"/>
                <w:sz w:val="20"/>
                <w:szCs w:val="20"/>
              </w:rPr>
              <w:t>Морковь</w:t>
            </w:r>
          </w:p>
        </w:tc>
      </w:tr>
      <w:tr w:rsidR="00D43ABA" w:rsidRPr="009044F1" w14:paraId="44E19973" w14:textId="77777777" w:rsidTr="00674610">
        <w:trPr>
          <w:jc w:val="center"/>
        </w:trPr>
        <w:tc>
          <w:tcPr>
            <w:tcW w:w="1530" w:type="dxa"/>
            <w:vAlign w:val="center"/>
          </w:tcPr>
          <w:p w14:paraId="3C051F6B"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531093DC"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52900</w:t>
            </w:r>
          </w:p>
        </w:tc>
        <w:tc>
          <w:tcPr>
            <w:tcW w:w="6458" w:type="dxa"/>
          </w:tcPr>
          <w:p w14:paraId="445D2858" w14:textId="73961C1D" w:rsidR="00D43ABA" w:rsidRPr="003B2C9C" w:rsidRDefault="00D43ABA" w:rsidP="00D43ABA">
            <w:pPr>
              <w:rPr>
                <w:rFonts w:ascii="GHEA Grapalat" w:hAnsi="GHEA Grapalat"/>
                <w:sz w:val="20"/>
                <w:szCs w:val="20"/>
              </w:rPr>
            </w:pPr>
            <w:r w:rsidRPr="003B2C9C">
              <w:rPr>
                <w:rFonts w:ascii="GHEA Grapalat" w:hAnsi="GHEA Grapalat"/>
                <w:sz w:val="20"/>
                <w:szCs w:val="20"/>
              </w:rPr>
              <w:t>Фасоль целая</w:t>
            </w:r>
          </w:p>
        </w:tc>
      </w:tr>
      <w:tr w:rsidR="00D43ABA" w:rsidRPr="009044F1" w14:paraId="4B9C7155" w14:textId="77777777" w:rsidTr="00674610">
        <w:trPr>
          <w:jc w:val="center"/>
        </w:trPr>
        <w:tc>
          <w:tcPr>
            <w:tcW w:w="1530" w:type="dxa"/>
            <w:vAlign w:val="center"/>
          </w:tcPr>
          <w:p w14:paraId="1DC8B6AF"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6</w:t>
            </w:r>
          </w:p>
        </w:tc>
        <w:tc>
          <w:tcPr>
            <w:tcW w:w="1246" w:type="dxa"/>
            <w:vAlign w:val="bottom"/>
          </w:tcPr>
          <w:p w14:paraId="38150C40" w14:textId="6973819B"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128240</w:t>
            </w:r>
          </w:p>
        </w:tc>
        <w:tc>
          <w:tcPr>
            <w:tcW w:w="6458" w:type="dxa"/>
          </w:tcPr>
          <w:p w14:paraId="1A83C154" w14:textId="60C176E0" w:rsidR="00D43ABA" w:rsidRPr="003B2C9C" w:rsidRDefault="00D43ABA" w:rsidP="00D43ABA">
            <w:pPr>
              <w:rPr>
                <w:rFonts w:ascii="GHEA Grapalat" w:hAnsi="GHEA Grapalat"/>
                <w:sz w:val="20"/>
                <w:szCs w:val="20"/>
              </w:rPr>
            </w:pPr>
            <w:r w:rsidRPr="003B2C9C">
              <w:rPr>
                <w:rFonts w:ascii="GHEA Grapalat" w:hAnsi="GHEA Grapalat"/>
                <w:sz w:val="20"/>
                <w:szCs w:val="20"/>
              </w:rPr>
              <w:t>Яблоко</w:t>
            </w:r>
          </w:p>
        </w:tc>
      </w:tr>
      <w:tr w:rsidR="00D43ABA" w:rsidRPr="009044F1" w14:paraId="09E8AF24" w14:textId="77777777" w:rsidTr="00674610">
        <w:trPr>
          <w:jc w:val="center"/>
        </w:trPr>
        <w:tc>
          <w:tcPr>
            <w:tcW w:w="1530" w:type="dxa"/>
            <w:vAlign w:val="center"/>
          </w:tcPr>
          <w:p w14:paraId="4BB49E19"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7</w:t>
            </w:r>
          </w:p>
        </w:tc>
        <w:tc>
          <w:tcPr>
            <w:tcW w:w="1246" w:type="dxa"/>
            <w:vAlign w:val="bottom"/>
          </w:tcPr>
          <w:p w14:paraId="6B220536" w14:textId="246EE0D5"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78000</w:t>
            </w:r>
          </w:p>
        </w:tc>
        <w:tc>
          <w:tcPr>
            <w:tcW w:w="6458" w:type="dxa"/>
          </w:tcPr>
          <w:p w14:paraId="132EEA8C" w14:textId="78FA5067" w:rsidR="00D43ABA" w:rsidRPr="003B2C9C" w:rsidRDefault="00D43ABA" w:rsidP="00D43ABA">
            <w:pPr>
              <w:rPr>
                <w:rFonts w:ascii="GHEA Grapalat" w:hAnsi="GHEA Grapalat"/>
                <w:sz w:val="20"/>
                <w:szCs w:val="20"/>
              </w:rPr>
            </w:pPr>
            <w:r w:rsidRPr="003B2C9C">
              <w:rPr>
                <w:rFonts w:ascii="GHEA Grapalat" w:hAnsi="GHEA Grapalat"/>
                <w:sz w:val="20"/>
                <w:szCs w:val="20"/>
              </w:rPr>
              <w:t>Капуста</w:t>
            </w:r>
          </w:p>
        </w:tc>
      </w:tr>
      <w:tr w:rsidR="00D43ABA" w:rsidRPr="009044F1" w14:paraId="31F16902" w14:textId="77777777" w:rsidTr="00674610">
        <w:trPr>
          <w:jc w:val="center"/>
        </w:trPr>
        <w:tc>
          <w:tcPr>
            <w:tcW w:w="1530" w:type="dxa"/>
            <w:vAlign w:val="center"/>
          </w:tcPr>
          <w:p w14:paraId="3E93A6FC"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8</w:t>
            </w:r>
          </w:p>
        </w:tc>
        <w:tc>
          <w:tcPr>
            <w:tcW w:w="1246" w:type="dxa"/>
            <w:vAlign w:val="bottom"/>
          </w:tcPr>
          <w:p w14:paraId="4179E026" w14:textId="303689E1"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12300</w:t>
            </w:r>
          </w:p>
        </w:tc>
        <w:tc>
          <w:tcPr>
            <w:tcW w:w="6458" w:type="dxa"/>
          </w:tcPr>
          <w:p w14:paraId="7B98DA08" w14:textId="35EB883D" w:rsidR="00D43ABA" w:rsidRPr="003B2C9C" w:rsidRDefault="00D43ABA" w:rsidP="00D43ABA">
            <w:pPr>
              <w:rPr>
                <w:rFonts w:ascii="GHEA Grapalat" w:hAnsi="GHEA Grapalat"/>
                <w:sz w:val="20"/>
                <w:szCs w:val="20"/>
              </w:rPr>
            </w:pPr>
            <w:r w:rsidRPr="003B2C9C">
              <w:rPr>
                <w:rFonts w:ascii="GHEA Grapalat" w:hAnsi="GHEA Grapalat"/>
                <w:sz w:val="20"/>
                <w:szCs w:val="20"/>
              </w:rPr>
              <w:t>Говядина</w:t>
            </w:r>
          </w:p>
        </w:tc>
      </w:tr>
      <w:tr w:rsidR="00D43ABA" w:rsidRPr="009044F1" w14:paraId="338E2DF3" w14:textId="77777777" w:rsidTr="00674610">
        <w:trPr>
          <w:jc w:val="center"/>
        </w:trPr>
        <w:tc>
          <w:tcPr>
            <w:tcW w:w="1530" w:type="dxa"/>
            <w:vAlign w:val="center"/>
          </w:tcPr>
          <w:p w14:paraId="15562E32"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9</w:t>
            </w:r>
          </w:p>
        </w:tc>
        <w:tc>
          <w:tcPr>
            <w:tcW w:w="1246" w:type="dxa"/>
            <w:vAlign w:val="bottom"/>
          </w:tcPr>
          <w:p w14:paraId="2636FE0C" w14:textId="36CFBCDD"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21900</w:t>
            </w:r>
          </w:p>
        </w:tc>
        <w:tc>
          <w:tcPr>
            <w:tcW w:w="6458" w:type="dxa"/>
          </w:tcPr>
          <w:p w14:paraId="26BCC995" w14:textId="27D659B6" w:rsidR="00D43ABA" w:rsidRPr="003B2C9C" w:rsidRDefault="00D43ABA" w:rsidP="00D43ABA">
            <w:pPr>
              <w:rPr>
                <w:rFonts w:ascii="GHEA Grapalat" w:hAnsi="GHEA Grapalat"/>
                <w:sz w:val="20"/>
                <w:szCs w:val="20"/>
              </w:rPr>
            </w:pPr>
            <w:r w:rsidRPr="003B2C9C">
              <w:rPr>
                <w:rFonts w:ascii="GHEA Grapalat" w:hAnsi="GHEA Grapalat"/>
                <w:sz w:val="20"/>
                <w:szCs w:val="20"/>
              </w:rPr>
              <w:t>Картофель</w:t>
            </w:r>
          </w:p>
        </w:tc>
      </w:tr>
      <w:tr w:rsidR="00D43ABA" w:rsidRPr="009044F1" w14:paraId="4CDB152F" w14:textId="77777777" w:rsidTr="00674610">
        <w:trPr>
          <w:jc w:val="center"/>
        </w:trPr>
        <w:tc>
          <w:tcPr>
            <w:tcW w:w="1530" w:type="dxa"/>
            <w:vAlign w:val="center"/>
          </w:tcPr>
          <w:p w14:paraId="70858E6E"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10</w:t>
            </w:r>
          </w:p>
        </w:tc>
        <w:tc>
          <w:tcPr>
            <w:tcW w:w="1246" w:type="dxa"/>
            <w:vAlign w:val="bottom"/>
          </w:tcPr>
          <w:p w14:paraId="4EB5F2EB" w14:textId="79026B37"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225400</w:t>
            </w:r>
          </w:p>
        </w:tc>
        <w:tc>
          <w:tcPr>
            <w:tcW w:w="6458" w:type="dxa"/>
          </w:tcPr>
          <w:p w14:paraId="3534FD02" w14:textId="653C74E1" w:rsidR="00D43ABA" w:rsidRPr="003B2C9C" w:rsidRDefault="00D43ABA" w:rsidP="00D43ABA">
            <w:pPr>
              <w:rPr>
                <w:rFonts w:ascii="GHEA Grapalat" w:hAnsi="GHEA Grapalat"/>
                <w:sz w:val="20"/>
                <w:szCs w:val="20"/>
              </w:rPr>
            </w:pPr>
            <w:r w:rsidRPr="003B2C9C">
              <w:rPr>
                <w:rFonts w:ascii="GHEA Grapalat" w:hAnsi="GHEA Grapalat"/>
                <w:sz w:val="20"/>
                <w:szCs w:val="20"/>
              </w:rPr>
              <w:t>Куриная грудка</w:t>
            </w:r>
          </w:p>
        </w:tc>
      </w:tr>
      <w:tr w:rsidR="00D43ABA" w:rsidRPr="009044F1" w14:paraId="462E73C0" w14:textId="77777777" w:rsidTr="00674610">
        <w:trPr>
          <w:jc w:val="center"/>
        </w:trPr>
        <w:tc>
          <w:tcPr>
            <w:tcW w:w="1530" w:type="dxa"/>
            <w:vAlign w:val="center"/>
          </w:tcPr>
          <w:p w14:paraId="0BC895A7"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11</w:t>
            </w:r>
          </w:p>
        </w:tc>
        <w:tc>
          <w:tcPr>
            <w:tcW w:w="1246" w:type="dxa"/>
            <w:vAlign w:val="bottom"/>
          </w:tcPr>
          <w:p w14:paraId="2921D886" w14:textId="398B49C2"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233580</w:t>
            </w:r>
          </w:p>
        </w:tc>
        <w:tc>
          <w:tcPr>
            <w:tcW w:w="6458" w:type="dxa"/>
          </w:tcPr>
          <w:p w14:paraId="127C50A5" w14:textId="10E5A713" w:rsidR="00D43ABA" w:rsidRPr="003B2C9C" w:rsidRDefault="00D43ABA" w:rsidP="00D43ABA">
            <w:pPr>
              <w:rPr>
                <w:rFonts w:ascii="GHEA Grapalat" w:hAnsi="GHEA Grapalat"/>
                <w:sz w:val="20"/>
                <w:szCs w:val="20"/>
              </w:rPr>
            </w:pPr>
            <w:r>
              <w:rPr>
                <w:rFonts w:ascii="GHEA Grapalat" w:hAnsi="GHEA Grapalat"/>
                <w:sz w:val="20"/>
                <w:szCs w:val="20"/>
              </w:rPr>
              <w:t>Мука</w:t>
            </w:r>
          </w:p>
        </w:tc>
      </w:tr>
      <w:tr w:rsidR="00D43ABA" w:rsidRPr="009044F1" w14:paraId="34923974" w14:textId="77777777" w:rsidTr="00674610">
        <w:trPr>
          <w:jc w:val="center"/>
        </w:trPr>
        <w:tc>
          <w:tcPr>
            <w:tcW w:w="1530" w:type="dxa"/>
            <w:vAlign w:val="center"/>
          </w:tcPr>
          <w:p w14:paraId="7F1B7439"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12</w:t>
            </w:r>
          </w:p>
        </w:tc>
        <w:tc>
          <w:tcPr>
            <w:tcW w:w="1246" w:type="dxa"/>
            <w:vAlign w:val="bottom"/>
          </w:tcPr>
          <w:p w14:paraId="5B46A8FD" w14:textId="28B4AF1B"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50600</w:t>
            </w:r>
          </w:p>
        </w:tc>
        <w:tc>
          <w:tcPr>
            <w:tcW w:w="6458" w:type="dxa"/>
          </w:tcPr>
          <w:p w14:paraId="40CDDC89" w14:textId="1229D859" w:rsidR="00D43ABA" w:rsidRPr="003B2C9C" w:rsidRDefault="00D43ABA" w:rsidP="00D43ABA">
            <w:pPr>
              <w:rPr>
                <w:rFonts w:ascii="GHEA Grapalat" w:hAnsi="GHEA Grapalat"/>
                <w:sz w:val="20"/>
                <w:szCs w:val="20"/>
              </w:rPr>
            </w:pPr>
            <w:r w:rsidRPr="003B2C9C">
              <w:rPr>
                <w:rFonts w:ascii="GHEA Grapalat" w:hAnsi="GHEA Grapalat"/>
                <w:sz w:val="20"/>
                <w:szCs w:val="20"/>
              </w:rPr>
              <w:t>Гречка</w:t>
            </w:r>
          </w:p>
        </w:tc>
      </w:tr>
      <w:tr w:rsidR="00D43ABA" w:rsidRPr="009044F1" w14:paraId="137D20CD" w14:textId="77777777" w:rsidTr="00674610">
        <w:trPr>
          <w:jc w:val="center"/>
        </w:trPr>
        <w:tc>
          <w:tcPr>
            <w:tcW w:w="1530" w:type="dxa"/>
            <w:vAlign w:val="center"/>
          </w:tcPr>
          <w:p w14:paraId="68B2EE21"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13</w:t>
            </w:r>
          </w:p>
        </w:tc>
        <w:tc>
          <w:tcPr>
            <w:tcW w:w="1246" w:type="dxa"/>
            <w:vAlign w:val="bottom"/>
          </w:tcPr>
          <w:p w14:paraId="336663C5" w14:textId="5AB9B39E"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119080</w:t>
            </w:r>
          </w:p>
        </w:tc>
        <w:tc>
          <w:tcPr>
            <w:tcW w:w="6458" w:type="dxa"/>
          </w:tcPr>
          <w:p w14:paraId="7A0E591A" w14:textId="6A5D9C2E" w:rsidR="00D43ABA" w:rsidRPr="003B2C9C" w:rsidRDefault="00D43ABA" w:rsidP="00D43ABA">
            <w:pPr>
              <w:rPr>
                <w:rFonts w:ascii="GHEA Grapalat" w:hAnsi="GHEA Grapalat"/>
                <w:sz w:val="20"/>
                <w:szCs w:val="20"/>
              </w:rPr>
            </w:pPr>
            <w:r w:rsidRPr="003B2C9C">
              <w:rPr>
                <w:rFonts w:ascii="GHEA Grapalat" w:hAnsi="GHEA Grapalat"/>
                <w:sz w:val="20"/>
                <w:szCs w:val="20"/>
              </w:rPr>
              <w:t>Яйца</w:t>
            </w:r>
          </w:p>
        </w:tc>
      </w:tr>
      <w:tr w:rsidR="00D43ABA" w:rsidRPr="009044F1" w14:paraId="3BC05C66" w14:textId="77777777" w:rsidTr="00674610">
        <w:trPr>
          <w:jc w:val="center"/>
        </w:trPr>
        <w:tc>
          <w:tcPr>
            <w:tcW w:w="1530" w:type="dxa"/>
            <w:vAlign w:val="center"/>
          </w:tcPr>
          <w:p w14:paraId="426010BE"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14</w:t>
            </w:r>
          </w:p>
        </w:tc>
        <w:tc>
          <w:tcPr>
            <w:tcW w:w="1246" w:type="dxa"/>
            <w:vAlign w:val="bottom"/>
          </w:tcPr>
          <w:p w14:paraId="7A6F32AB" w14:textId="48AC658D"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34340</w:t>
            </w:r>
          </w:p>
        </w:tc>
        <w:tc>
          <w:tcPr>
            <w:tcW w:w="6458" w:type="dxa"/>
          </w:tcPr>
          <w:p w14:paraId="16F7CEAC" w14:textId="243D865A" w:rsidR="00D43ABA" w:rsidRPr="003B2C9C" w:rsidRDefault="00D43ABA" w:rsidP="00D43ABA">
            <w:pPr>
              <w:rPr>
                <w:rFonts w:ascii="GHEA Grapalat" w:hAnsi="GHEA Grapalat"/>
                <w:sz w:val="20"/>
                <w:szCs w:val="20"/>
              </w:rPr>
            </w:pPr>
            <w:r w:rsidRPr="003B2C9C">
              <w:rPr>
                <w:rFonts w:ascii="GHEA Grapalat" w:hAnsi="GHEA Grapalat"/>
                <w:sz w:val="20"/>
                <w:szCs w:val="20"/>
              </w:rPr>
              <w:t>Макароны</w:t>
            </w:r>
          </w:p>
        </w:tc>
      </w:tr>
      <w:tr w:rsidR="00D43ABA" w:rsidRPr="009044F1" w14:paraId="1E8D37CA" w14:textId="77777777" w:rsidTr="00674610">
        <w:trPr>
          <w:jc w:val="center"/>
        </w:trPr>
        <w:tc>
          <w:tcPr>
            <w:tcW w:w="1530" w:type="dxa"/>
            <w:vAlign w:val="center"/>
          </w:tcPr>
          <w:p w14:paraId="5DA58C92"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15</w:t>
            </w:r>
          </w:p>
        </w:tc>
        <w:tc>
          <w:tcPr>
            <w:tcW w:w="1246" w:type="dxa"/>
            <w:vAlign w:val="bottom"/>
          </w:tcPr>
          <w:p w14:paraId="330E9CE0" w14:textId="33AF66D0"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19320</w:t>
            </w:r>
          </w:p>
        </w:tc>
        <w:tc>
          <w:tcPr>
            <w:tcW w:w="6458" w:type="dxa"/>
          </w:tcPr>
          <w:p w14:paraId="52A4FD10" w14:textId="6757E4EA" w:rsidR="00D43ABA" w:rsidRPr="003B2C9C" w:rsidRDefault="00D43ABA" w:rsidP="00D43ABA">
            <w:pPr>
              <w:rPr>
                <w:rFonts w:ascii="GHEA Grapalat" w:hAnsi="GHEA Grapalat"/>
                <w:sz w:val="20"/>
                <w:szCs w:val="20"/>
              </w:rPr>
            </w:pPr>
            <w:r w:rsidRPr="003B2C9C">
              <w:rPr>
                <w:rFonts w:ascii="GHEA Grapalat" w:hAnsi="GHEA Grapalat"/>
                <w:sz w:val="20"/>
                <w:szCs w:val="20"/>
              </w:rPr>
              <w:t>Горох</w:t>
            </w:r>
          </w:p>
        </w:tc>
      </w:tr>
      <w:tr w:rsidR="00D43ABA" w:rsidRPr="009044F1" w14:paraId="2837A094" w14:textId="77777777" w:rsidTr="00674610">
        <w:trPr>
          <w:jc w:val="center"/>
        </w:trPr>
        <w:tc>
          <w:tcPr>
            <w:tcW w:w="1530" w:type="dxa"/>
            <w:vAlign w:val="center"/>
          </w:tcPr>
          <w:p w14:paraId="2AA20638"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16</w:t>
            </w:r>
          </w:p>
        </w:tc>
        <w:tc>
          <w:tcPr>
            <w:tcW w:w="1246" w:type="dxa"/>
            <w:vAlign w:val="bottom"/>
          </w:tcPr>
          <w:p w14:paraId="24D550E9" w14:textId="2CC3CBC9"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34500</w:t>
            </w:r>
          </w:p>
        </w:tc>
        <w:tc>
          <w:tcPr>
            <w:tcW w:w="6458" w:type="dxa"/>
          </w:tcPr>
          <w:p w14:paraId="268DC7D3" w14:textId="31F5C405" w:rsidR="00D43ABA" w:rsidRPr="003B2C9C" w:rsidRDefault="00D43ABA" w:rsidP="00D43ABA">
            <w:pPr>
              <w:rPr>
                <w:rFonts w:ascii="GHEA Grapalat" w:hAnsi="GHEA Grapalat"/>
                <w:sz w:val="20"/>
                <w:szCs w:val="20"/>
              </w:rPr>
            </w:pPr>
            <w:r w:rsidRPr="003B2C9C">
              <w:rPr>
                <w:rFonts w:ascii="GHEA Grapalat" w:hAnsi="GHEA Grapalat"/>
                <w:sz w:val="20"/>
                <w:szCs w:val="20"/>
              </w:rPr>
              <w:t>Чечевица</w:t>
            </w:r>
          </w:p>
        </w:tc>
      </w:tr>
      <w:tr w:rsidR="00D43ABA" w:rsidRPr="009044F1" w14:paraId="537D707C" w14:textId="77777777" w:rsidTr="00674610">
        <w:trPr>
          <w:jc w:val="center"/>
        </w:trPr>
        <w:tc>
          <w:tcPr>
            <w:tcW w:w="1530" w:type="dxa"/>
            <w:vAlign w:val="center"/>
          </w:tcPr>
          <w:p w14:paraId="791806B5"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17</w:t>
            </w:r>
          </w:p>
        </w:tc>
        <w:tc>
          <w:tcPr>
            <w:tcW w:w="1246" w:type="dxa"/>
            <w:vAlign w:val="bottom"/>
          </w:tcPr>
          <w:p w14:paraId="29C64FC2" w14:textId="00225C65"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182600</w:t>
            </w:r>
          </w:p>
        </w:tc>
        <w:tc>
          <w:tcPr>
            <w:tcW w:w="6458" w:type="dxa"/>
          </w:tcPr>
          <w:p w14:paraId="37EE7EA6" w14:textId="3C6DB395" w:rsidR="00D43ABA" w:rsidRPr="003B2C9C" w:rsidRDefault="00D43ABA" w:rsidP="00D43ABA">
            <w:pPr>
              <w:rPr>
                <w:rFonts w:ascii="GHEA Grapalat" w:hAnsi="GHEA Grapalat"/>
                <w:sz w:val="20"/>
                <w:szCs w:val="20"/>
              </w:rPr>
            </w:pPr>
            <w:r w:rsidRPr="003B2C9C">
              <w:rPr>
                <w:rFonts w:ascii="GHEA Grapalat" w:hAnsi="GHEA Grapalat"/>
                <w:sz w:val="20"/>
                <w:szCs w:val="20"/>
              </w:rPr>
              <w:t>Сыр</w:t>
            </w:r>
          </w:p>
        </w:tc>
      </w:tr>
      <w:tr w:rsidR="00D43ABA" w:rsidRPr="009044F1" w14:paraId="6E28FBC8" w14:textId="77777777" w:rsidTr="00674610">
        <w:trPr>
          <w:jc w:val="center"/>
        </w:trPr>
        <w:tc>
          <w:tcPr>
            <w:tcW w:w="1530" w:type="dxa"/>
            <w:vAlign w:val="center"/>
          </w:tcPr>
          <w:p w14:paraId="0E511825"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18</w:t>
            </w:r>
          </w:p>
        </w:tc>
        <w:tc>
          <w:tcPr>
            <w:tcW w:w="1246" w:type="dxa"/>
            <w:vAlign w:val="bottom"/>
          </w:tcPr>
          <w:p w14:paraId="581807C6" w14:textId="3175CD55" w:rsidR="00D43ABA" w:rsidRPr="00CB7940" w:rsidRDefault="00D43ABA" w:rsidP="00D43ABA">
            <w:pPr>
              <w:jc w:val="center"/>
              <w:rPr>
                <w:rFonts w:ascii="GHEA Grapalat" w:hAnsi="GHEA Grapalat"/>
                <w:sz w:val="20"/>
                <w:szCs w:val="20"/>
                <w:lang w:val="hy-AM"/>
              </w:rPr>
            </w:pPr>
            <w:r w:rsidRPr="001A7400">
              <w:rPr>
                <w:rFonts w:ascii="GHEA Grapalat" w:hAnsi="GHEA Grapalat" w:cs="Calibri"/>
                <w:color w:val="000000"/>
                <w:sz w:val="20"/>
                <w:szCs w:val="20"/>
              </w:rPr>
              <w:t>30250</w:t>
            </w:r>
          </w:p>
        </w:tc>
        <w:tc>
          <w:tcPr>
            <w:tcW w:w="6458" w:type="dxa"/>
          </w:tcPr>
          <w:p w14:paraId="2CEF29F2" w14:textId="5E43CC8E" w:rsidR="00D43ABA" w:rsidRPr="003B2C9C" w:rsidRDefault="00D43ABA" w:rsidP="00D43ABA">
            <w:pPr>
              <w:rPr>
                <w:rFonts w:ascii="GHEA Grapalat" w:hAnsi="GHEA Grapalat"/>
                <w:sz w:val="20"/>
                <w:szCs w:val="20"/>
              </w:rPr>
            </w:pPr>
            <w:proofErr w:type="spellStart"/>
            <w:r>
              <w:rPr>
                <w:rFonts w:ascii="GHEA Grapalat" w:hAnsi="GHEA Grapalat"/>
                <w:sz w:val="20"/>
                <w:szCs w:val="20"/>
              </w:rPr>
              <w:t>мацон</w:t>
            </w:r>
            <w:proofErr w:type="spellEnd"/>
          </w:p>
        </w:tc>
      </w:tr>
      <w:tr w:rsidR="00D43ABA" w:rsidRPr="009044F1" w14:paraId="666361D6" w14:textId="77777777" w:rsidTr="00674610">
        <w:trPr>
          <w:jc w:val="center"/>
        </w:trPr>
        <w:tc>
          <w:tcPr>
            <w:tcW w:w="1530" w:type="dxa"/>
            <w:vAlign w:val="center"/>
          </w:tcPr>
          <w:p w14:paraId="355023D0" w14:textId="77777777" w:rsidR="00D43ABA" w:rsidRPr="003870FE" w:rsidRDefault="00D43ABA" w:rsidP="00D43ABA">
            <w:pPr>
              <w:pStyle w:val="23"/>
              <w:widowControl w:val="0"/>
              <w:spacing w:line="240" w:lineRule="auto"/>
              <w:ind w:firstLine="0"/>
              <w:jc w:val="center"/>
              <w:rPr>
                <w:rFonts w:ascii="GHEA Grapalat" w:hAnsi="GHEA Grapalat"/>
                <w:lang w:val="hy-AM"/>
              </w:rPr>
            </w:pPr>
            <w:r w:rsidRPr="003870FE">
              <w:rPr>
                <w:rFonts w:ascii="GHEA Grapalat" w:hAnsi="GHEA Grapalat"/>
                <w:lang w:val="hy-AM"/>
              </w:rPr>
              <w:t>19</w:t>
            </w:r>
          </w:p>
        </w:tc>
        <w:tc>
          <w:tcPr>
            <w:tcW w:w="1246" w:type="dxa"/>
            <w:vAlign w:val="bottom"/>
          </w:tcPr>
          <w:p w14:paraId="5E7ABBA7" w14:textId="7EBD2C76" w:rsidR="00D43ABA" w:rsidRPr="00CB7940" w:rsidRDefault="00D43ABA" w:rsidP="00D43ABA">
            <w:pPr>
              <w:jc w:val="center"/>
              <w:rPr>
                <w:rFonts w:ascii="GHEA Grapalat" w:hAnsi="GHEA Grapalat"/>
                <w:sz w:val="20"/>
                <w:szCs w:val="20"/>
              </w:rPr>
            </w:pPr>
            <w:r w:rsidRPr="001A7400">
              <w:rPr>
                <w:rFonts w:ascii="GHEA Grapalat" w:hAnsi="GHEA Grapalat" w:cs="Calibri"/>
                <w:color w:val="000000"/>
                <w:sz w:val="20"/>
                <w:szCs w:val="20"/>
              </w:rPr>
              <w:t>5000</w:t>
            </w:r>
          </w:p>
        </w:tc>
        <w:tc>
          <w:tcPr>
            <w:tcW w:w="6458" w:type="dxa"/>
          </w:tcPr>
          <w:p w14:paraId="257DCE63" w14:textId="5633A026" w:rsidR="00D43ABA" w:rsidRPr="003B2C9C" w:rsidRDefault="00D43ABA" w:rsidP="00D43ABA">
            <w:pPr>
              <w:rPr>
                <w:rFonts w:ascii="GHEA Grapalat" w:hAnsi="GHEA Grapalat"/>
                <w:sz w:val="20"/>
                <w:szCs w:val="20"/>
              </w:rPr>
            </w:pPr>
            <w:r>
              <w:rPr>
                <w:rFonts w:ascii="GHEA Grapalat" w:hAnsi="GHEA Grapalat"/>
                <w:sz w:val="20"/>
                <w:szCs w:val="20"/>
              </w:rPr>
              <w:t>Красный молотый перец</w:t>
            </w:r>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lastRenderedPageBreak/>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w:t>
      </w:r>
      <w:r w:rsidR="005A221E" w:rsidRPr="000B29DC">
        <w:rPr>
          <w:rFonts w:ascii="GHEA Grapalat" w:hAnsi="GHEA Grapalat"/>
        </w:rPr>
        <w:lastRenderedPageBreak/>
        <w:t>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rPr>
        <w:lastRenderedPageBreak/>
        <w:t>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 xml:space="preserve">этих изменениях. В этом случае участники обязаны продлить срок действия </w:t>
      </w:r>
      <w:r>
        <w:rPr>
          <w:rFonts w:ascii="GHEA Grapalat" w:hAnsi="GHEA Grapalat"/>
        </w:rPr>
        <w:lastRenderedPageBreak/>
        <w:t>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044EF331"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164476">
        <w:rPr>
          <w:rFonts w:ascii="GHEA Grapalat" w:hAnsi="GHEA Grapalat"/>
          <w:sz w:val="24"/>
          <w:szCs w:val="24"/>
        </w:rPr>
        <w:t xml:space="preserve">Г. Гюмри </w:t>
      </w:r>
      <w:proofErr w:type="spellStart"/>
      <w:r w:rsidR="003B3377">
        <w:rPr>
          <w:rFonts w:ascii="GHEA Grapalat" w:hAnsi="GHEA Grapalat"/>
          <w:sz w:val="24"/>
          <w:szCs w:val="24"/>
        </w:rPr>
        <w:t>Гарегин</w:t>
      </w:r>
      <w:proofErr w:type="spellEnd"/>
      <w:r w:rsidR="003B3377">
        <w:rPr>
          <w:rFonts w:ascii="GHEA Grapalat" w:hAnsi="GHEA Grapalat"/>
          <w:sz w:val="24"/>
          <w:szCs w:val="24"/>
        </w:rPr>
        <w:t xml:space="preserve"> А 6/16</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2975CF">
        <w:rPr>
          <w:rFonts w:ascii="GHEA Grapalat" w:hAnsi="GHEA Grapalat"/>
          <w:sz w:val="24"/>
          <w:szCs w:val="24"/>
          <w:lang w:val="hy-AM"/>
        </w:rPr>
        <w:t>0</w:t>
      </w:r>
      <w:r w:rsidRPr="009C7E37">
        <w:rPr>
          <w:rFonts w:ascii="GHEA Grapalat" w:hAnsi="GHEA Grapalat"/>
          <w:sz w:val="24"/>
          <w:szCs w:val="24"/>
        </w:rPr>
        <w:t>:30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лумы </w:t>
      </w:r>
      <w:r w:rsidR="00413595">
        <w:rPr>
          <w:rFonts w:ascii="GHEA Grapalat" w:hAnsi="GHEA Grapalat"/>
          <w:sz w:val="24"/>
          <w:szCs w:val="24"/>
        </w:rPr>
        <w:lastRenderedPageBreak/>
        <w:t>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0D07AE06"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755C2C">
        <w:rPr>
          <w:rFonts w:ascii="GHEA Grapalat" w:hAnsi="GHEA Grapalat"/>
          <w:sz w:val="24"/>
          <w:szCs w:val="24"/>
          <w:lang w:val="hy-AM"/>
        </w:rPr>
        <w:t>11։40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w:t>
      </w:r>
      <w:r w:rsidRPr="009044F1">
        <w:rPr>
          <w:rFonts w:ascii="GHEA Grapalat" w:hAnsi="GHEA Grapalat"/>
        </w:rPr>
        <w:lastRenderedPageBreak/>
        <w:t xml:space="preserve">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w:t>
      </w:r>
      <w:r w:rsidRPr="009044F1">
        <w:rPr>
          <w:rFonts w:ascii="GHEA Grapalat" w:hAnsi="GHEA Grapalat"/>
          <w:sz w:val="24"/>
          <w:szCs w:val="24"/>
        </w:rPr>
        <w:lastRenderedPageBreak/>
        <w:t>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w:t>
      </w:r>
      <w:r w:rsidR="00C20AD3" w:rsidRPr="00637CD2">
        <w:rPr>
          <w:rFonts w:ascii="GHEA Grapalat" w:hAnsi="GHEA Grapalat" w:cs="Sylfaen"/>
        </w:rPr>
        <w:lastRenderedPageBreak/>
        <w:t>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9044F1">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7"/>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8"/>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9"/>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0"/>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1"/>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78504876"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755C2C">
        <w:rPr>
          <w:rFonts w:ascii="GHEA Grapalat" w:hAnsi="GHEA Grapalat"/>
          <w:b/>
          <w:sz w:val="24"/>
          <w:szCs w:val="24"/>
        </w:rPr>
        <w:t>GT27MD-GH-APZB-26/01</w:t>
      </w:r>
      <w:r w:rsidR="00B666FB">
        <w:rPr>
          <w:rStyle w:val="af6"/>
          <w:rFonts w:ascii="GHEA Grapalat" w:hAnsi="GHEA Grapalat"/>
          <w:b/>
          <w:sz w:val="24"/>
          <w:szCs w:val="24"/>
        </w:rPr>
        <w:footnoteReference w:customMarkFollows="1" w:id="12"/>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7568ACEB"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55C2C">
        <w:rPr>
          <w:rFonts w:ascii="GHEA Grapalat" w:hAnsi="GHEA Grapalat"/>
        </w:rPr>
        <w:t>GT27MD-GH-APZB-26/01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6C7211F0"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755C2C">
        <w:rPr>
          <w:rFonts w:ascii="GHEA Grapalat" w:hAnsi="GHEA Grapalat"/>
        </w:rPr>
        <w:t>GT27MD-GH-APZB-26/01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4C107D9F"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755C2C">
        <w:rPr>
          <w:rFonts w:ascii="GHEA Grapalat" w:hAnsi="GHEA Grapalat"/>
        </w:rPr>
        <w:t>GT27MD-GH-APZB-26/01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3"/>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14C9BC4E"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55C2C">
        <w:rPr>
          <w:rFonts w:ascii="GHEA Grapalat" w:hAnsi="GHEA Grapalat"/>
          <w:b/>
          <w:sz w:val="24"/>
          <w:szCs w:val="24"/>
        </w:rPr>
        <w:t>GT27MD-GH-APZB-26/01</w:t>
      </w:r>
      <w:r>
        <w:rPr>
          <w:rFonts w:ascii="GHEA Grapalat" w:hAnsi="GHEA Grapalat"/>
          <w:b/>
          <w:sz w:val="24"/>
          <w:szCs w:val="24"/>
        </w:rPr>
        <w:t>"</w:t>
      </w:r>
      <w:r>
        <w:rPr>
          <w:rStyle w:val="af6"/>
          <w:rFonts w:ascii="GHEA Grapalat" w:hAnsi="GHEA Grapalat"/>
          <w:b/>
          <w:sz w:val="24"/>
          <w:szCs w:val="24"/>
        </w:rPr>
        <w:footnoteReference w:customMarkFollows="1" w:id="14"/>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19D33A40"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755C2C">
        <w:rPr>
          <w:rFonts w:ascii="GHEA Grapalat" w:hAnsi="GHEA Grapalat"/>
        </w:rPr>
        <w:t>GT27MD-GH-APZB-26/01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44156D22"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755C2C">
        <w:rPr>
          <w:rFonts w:ascii="GHEA Grapalat" w:hAnsi="GHEA Grapalat"/>
          <w:b/>
          <w:sz w:val="24"/>
          <w:szCs w:val="24"/>
        </w:rPr>
        <w:t>GT27MD-GH-APZB-26/01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2B636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2B636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2B636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2B636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2B636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2B636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33F8E6AA"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55C2C">
        <w:rPr>
          <w:rFonts w:ascii="GHEA Grapalat" w:hAnsi="GHEA Grapalat"/>
          <w:b/>
          <w:sz w:val="24"/>
          <w:szCs w:val="24"/>
        </w:rPr>
        <w:t>GT27MD-GH-APZB-26/01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4FA59E65"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755C2C">
        <w:rPr>
          <w:rFonts w:ascii="GHEA Grapalat" w:hAnsi="GHEA Grapalat"/>
          <w:spacing w:val="-6"/>
        </w:rPr>
        <w:t>GT27MD-GH-APZB-26/01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4E6835CD"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755C2C">
        <w:rPr>
          <w:rFonts w:ascii="GHEA Grapalat" w:hAnsi="GHEA Grapalat"/>
          <w:i/>
          <w:sz w:val="22"/>
          <w:szCs w:val="22"/>
        </w:rPr>
        <w:t>GT27MD-GH-APZB-26/01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B474C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B474CB">
        <w:trPr>
          <w:trHeight w:val="70"/>
        </w:trPr>
        <w:tc>
          <w:tcPr>
            <w:tcW w:w="5616" w:type="dxa"/>
            <w:tcBorders>
              <w:top w:val="nil"/>
              <w:left w:val="single" w:sz="4" w:space="0" w:color="auto"/>
              <w:bottom w:val="single" w:sz="4" w:space="0" w:color="auto"/>
              <w:right w:val="single" w:sz="4" w:space="0" w:color="auto"/>
            </w:tcBorders>
            <w:noWrap/>
            <w:vAlign w:val="bottom"/>
          </w:tcPr>
          <w:p w14:paraId="31B3534C" w14:textId="673E7756" w:rsidR="00C3421C" w:rsidRPr="00B138F3" w:rsidRDefault="00C3421C" w:rsidP="002B06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3B8AE3" w14:textId="3B4E3713" w:rsidR="00C3421C" w:rsidRPr="00B474CB" w:rsidRDefault="00C3421C" w:rsidP="00B474CB">
            <w:pPr>
              <w:widowControl w:val="0"/>
              <w:spacing w:after="160"/>
              <w:jc w:val="right"/>
              <w:rPr>
                <w:rFonts w:ascii="GHEA Grapalat" w:hAnsi="GHEA Grapalat" w:cs="Tahoma"/>
              </w:rPr>
            </w:pPr>
            <w:r w:rsidRPr="00B138F3">
              <w:rPr>
                <w:rFonts w:ascii="GHEA Grapalat" w:hAnsi="GHEA Grapalat"/>
              </w:rPr>
              <w:t>/____________________/</w:t>
            </w: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3EE1534D" w14:textId="3CCB4A63" w:rsidR="00C3421C" w:rsidRPr="00B138F3" w:rsidRDefault="00C3421C" w:rsidP="002B06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14:paraId="377264AB" w14:textId="6274FAED" w:rsidR="00C3421C" w:rsidRPr="00B138F3" w:rsidRDefault="00C3421C" w:rsidP="002B06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3E64926" w14:textId="78B90194" w:rsidR="00C3421C" w:rsidRPr="00B474CB" w:rsidRDefault="00C3421C" w:rsidP="00B474CB">
            <w:pPr>
              <w:widowControl w:val="0"/>
              <w:spacing w:after="160"/>
              <w:jc w:val="right"/>
              <w:rPr>
                <w:rFonts w:ascii="GHEA Grapalat" w:hAnsi="GHEA Grapalat" w:cs="Sylfaen"/>
              </w:rPr>
            </w:pPr>
            <w:r w:rsidRPr="00B138F3">
              <w:rPr>
                <w:rFonts w:ascii="GHEA Grapalat" w:hAnsi="GHEA Grapalat"/>
              </w:rPr>
              <w:t>/____________________/</w:t>
            </w:r>
          </w:p>
          <w:p w14:paraId="79473D7E" w14:textId="73039DF2" w:rsidR="00C3421C" w:rsidRPr="00B138F3" w:rsidRDefault="00C3421C" w:rsidP="002B069C">
            <w:pPr>
              <w:widowControl w:val="0"/>
              <w:spacing w:after="160"/>
              <w:jc w:val="right"/>
              <w:rPr>
                <w:rFonts w:ascii="GHEA Grapalat" w:hAnsi="GHEA Grapalat" w:cs="Sylfaen"/>
              </w:rPr>
            </w:pPr>
            <w:r w:rsidRPr="00B138F3">
              <w:rPr>
                <w:rFonts w:ascii="GHEA Grapalat" w:hAnsi="GHEA Grapalat"/>
              </w:rPr>
              <w:t>/____________________/</w:t>
            </w: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2CDE8D6" w14:textId="7955703F" w:rsidR="00C3421C" w:rsidRPr="00B474CB" w:rsidRDefault="00C3421C" w:rsidP="00B474C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E82F4B" w14:textId="5DC02416" w:rsidR="00C3421C" w:rsidRPr="00B474CB" w:rsidRDefault="00C3421C" w:rsidP="00B474C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tc>
      </w:tr>
      <w:tr w:rsidR="00B138F3" w:rsidRPr="00B138F3" w14:paraId="3B8618F8" w14:textId="77777777" w:rsidTr="00016A75">
        <w:trPr>
          <w:trHeight w:val="80"/>
        </w:trPr>
        <w:tc>
          <w:tcPr>
            <w:tcW w:w="5616" w:type="dxa"/>
            <w:tcBorders>
              <w:top w:val="nil"/>
              <w:left w:val="single" w:sz="4" w:space="0" w:color="auto"/>
              <w:bottom w:val="single" w:sz="4" w:space="0" w:color="auto"/>
              <w:right w:val="single" w:sz="4" w:space="0" w:color="auto"/>
            </w:tcBorders>
            <w:noWrap/>
            <w:vAlign w:val="bottom"/>
          </w:tcPr>
          <w:p w14:paraId="77E660D6" w14:textId="44F0C285" w:rsidR="00C3421C" w:rsidRPr="00B138F3" w:rsidRDefault="00C3421C" w:rsidP="00B474C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3ABAD9C" w14:textId="6BC4C6EC" w:rsidR="00C3421C" w:rsidRPr="00B474CB" w:rsidRDefault="00C3421C" w:rsidP="00B474C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798BCCC0"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755C2C">
        <w:rPr>
          <w:rFonts w:ascii="GHEA Grapalat" w:hAnsi="GHEA Grapalat"/>
          <w:i/>
        </w:rPr>
        <w:t>GT27MD-GH-APZB-26/01</w:t>
      </w:r>
      <w:r w:rsidRPr="00B138F3">
        <w:rPr>
          <w:rFonts w:ascii="GHEA Grapalat" w:hAnsi="GHEA Grapalat"/>
          <w:i/>
        </w:rPr>
        <w:t>"</w:t>
      </w:r>
      <w:r w:rsidRPr="00B138F3">
        <w:rPr>
          <w:rStyle w:val="af6"/>
          <w:rFonts w:ascii="GHEA Grapalat" w:hAnsi="GHEA Grapalat"/>
          <w:i/>
        </w:rPr>
        <w:footnoteReference w:customMarkFollows="1" w:id="19"/>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7201B6C5" w14:textId="059C1826"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755C2C">
        <w:rPr>
          <w:rFonts w:ascii="GHEA Grapalat" w:hAnsi="GHEA Grapalat"/>
          <w:b/>
          <w:sz w:val="24"/>
          <w:szCs w:val="24"/>
        </w:rPr>
        <w:t>GT27MD-GH-APZB-26/01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со дня вступления в силу договора N________________________ заключаемого  между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 xml:space="preserve">и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39EE519B"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755C2C">
        <w:rPr>
          <w:rFonts w:ascii="GHEA Grapalat" w:hAnsi="GHEA Grapalat"/>
          <w:b/>
          <w:sz w:val="24"/>
          <w:szCs w:val="24"/>
        </w:rPr>
        <w:t>GT27MD-GH-APZB-26/01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4"/>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5"/>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8"/>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963"/>
        <w:gridCol w:w="1142"/>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CD0133">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3"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42"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4F7E4F" w:rsidRPr="00B138F3" w14:paraId="6933902C" w14:textId="77777777" w:rsidTr="00FE1C7A">
        <w:trPr>
          <w:trHeight w:val="246"/>
          <w:jc w:val="center"/>
        </w:trPr>
        <w:tc>
          <w:tcPr>
            <w:tcW w:w="1242" w:type="dxa"/>
            <w:vAlign w:val="center"/>
          </w:tcPr>
          <w:p w14:paraId="1A9C9ECB"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3AF741A6"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15872400</w:t>
            </w:r>
          </w:p>
        </w:tc>
        <w:tc>
          <w:tcPr>
            <w:tcW w:w="1559" w:type="dxa"/>
            <w:vAlign w:val="center"/>
          </w:tcPr>
          <w:p w14:paraId="49399EE5" w14:textId="26843E95"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Соль</w:t>
            </w:r>
          </w:p>
        </w:tc>
        <w:tc>
          <w:tcPr>
            <w:tcW w:w="1187" w:type="dxa"/>
            <w:vAlign w:val="center"/>
          </w:tcPr>
          <w:p w14:paraId="42918F62" w14:textId="2667A00D" w:rsidR="004F7E4F" w:rsidRPr="00D62B14" w:rsidRDefault="004F7E4F" w:rsidP="004F7E4F">
            <w:pPr>
              <w:jc w:val="center"/>
              <w:rPr>
                <w:rFonts w:ascii="GHEA Grapalat" w:hAnsi="GHEA Grapalat"/>
                <w:sz w:val="20"/>
              </w:rPr>
            </w:pPr>
          </w:p>
        </w:tc>
        <w:tc>
          <w:tcPr>
            <w:tcW w:w="2205" w:type="dxa"/>
            <w:vAlign w:val="center"/>
          </w:tcPr>
          <w:p w14:paraId="6536746C" w14:textId="0AABDCF4" w:rsidR="004F7E4F" w:rsidRPr="00D62B14" w:rsidRDefault="004F7E4F" w:rsidP="004F7E4F">
            <w:pPr>
              <w:jc w:val="center"/>
              <w:rPr>
                <w:rFonts w:ascii="GHEA Grapalat" w:hAnsi="GHEA Grapalat"/>
                <w:sz w:val="20"/>
              </w:rPr>
            </w:pPr>
            <w:r w:rsidRPr="00D62B14">
              <w:rPr>
                <w:rFonts w:ascii="GHEA Grapalat" w:hAnsi="GHEA Grapalat"/>
                <w:sz w:val="20"/>
              </w:rPr>
              <w:t xml:space="preserve">Соль пищевая: высший сорт, йодированная АСТ 239-2005, белый цвет, кристаллический сыпучий материал, наличие посторонних механических примесей не допускается, массовая доля влаги не более 0,1% для </w:t>
            </w:r>
            <w:r w:rsidRPr="00D62B14">
              <w:rPr>
                <w:rFonts w:ascii="GHEA Grapalat" w:hAnsi="GHEA Grapalat"/>
                <w:sz w:val="20"/>
              </w:rPr>
              <w:lastRenderedPageBreak/>
              <w:t>соли экстра и не более 0,7% для высшего сорта, упаковка: заводская, масса: 1 килограмм.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w:t>
            </w:r>
          </w:p>
        </w:tc>
        <w:tc>
          <w:tcPr>
            <w:tcW w:w="1085" w:type="dxa"/>
            <w:vAlign w:val="center"/>
          </w:tcPr>
          <w:p w14:paraId="751D3A8F"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7D5C6C4B" w14:textId="77777777" w:rsidR="004F7E4F" w:rsidRPr="00D62B14" w:rsidRDefault="004F7E4F" w:rsidP="004F7E4F">
            <w:pPr>
              <w:jc w:val="center"/>
              <w:rPr>
                <w:rFonts w:ascii="GHEA Grapalat" w:hAnsi="GHEA Grapalat"/>
                <w:sz w:val="20"/>
                <w:szCs w:val="20"/>
              </w:rPr>
            </w:pPr>
          </w:p>
        </w:tc>
        <w:tc>
          <w:tcPr>
            <w:tcW w:w="1134" w:type="dxa"/>
            <w:vAlign w:val="center"/>
          </w:tcPr>
          <w:p w14:paraId="5DB36C42" w14:textId="77777777" w:rsidR="004F7E4F" w:rsidRPr="00D62B14" w:rsidRDefault="004F7E4F" w:rsidP="004F7E4F">
            <w:pPr>
              <w:jc w:val="center"/>
              <w:rPr>
                <w:rFonts w:ascii="GHEA Grapalat" w:hAnsi="GHEA Grapalat"/>
                <w:sz w:val="20"/>
                <w:szCs w:val="20"/>
              </w:rPr>
            </w:pPr>
          </w:p>
        </w:tc>
        <w:tc>
          <w:tcPr>
            <w:tcW w:w="850" w:type="dxa"/>
            <w:vAlign w:val="center"/>
          </w:tcPr>
          <w:p w14:paraId="474D1949" w14:textId="4B1DAA80"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16</w:t>
            </w:r>
          </w:p>
        </w:tc>
        <w:tc>
          <w:tcPr>
            <w:tcW w:w="709" w:type="dxa"/>
            <w:vAlign w:val="center"/>
          </w:tcPr>
          <w:p w14:paraId="73CFE247" w14:textId="2F6F5BBB"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0928B90E"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A4FF9EA" w14:textId="76194E89"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6291E34E" w14:textId="77777777" w:rsidTr="00FE1C7A">
        <w:trPr>
          <w:trHeight w:val="246"/>
          <w:jc w:val="center"/>
        </w:trPr>
        <w:tc>
          <w:tcPr>
            <w:tcW w:w="1242" w:type="dxa"/>
            <w:vAlign w:val="center"/>
          </w:tcPr>
          <w:p w14:paraId="7A2EE616"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2</w:t>
            </w:r>
          </w:p>
        </w:tc>
        <w:tc>
          <w:tcPr>
            <w:tcW w:w="2715" w:type="dxa"/>
            <w:vAlign w:val="center"/>
          </w:tcPr>
          <w:p w14:paraId="743DCEBA" w14:textId="66FADE31"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15421100</w:t>
            </w:r>
          </w:p>
        </w:tc>
        <w:tc>
          <w:tcPr>
            <w:tcW w:w="1559" w:type="dxa"/>
            <w:vAlign w:val="center"/>
          </w:tcPr>
          <w:p w14:paraId="0230B5C7" w14:textId="4E3FA56D"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Масло подсолнечное рафинированное (фильтрованное)</w:t>
            </w:r>
          </w:p>
        </w:tc>
        <w:tc>
          <w:tcPr>
            <w:tcW w:w="1187" w:type="dxa"/>
            <w:vAlign w:val="center"/>
          </w:tcPr>
          <w:p w14:paraId="21BA3EAE" w14:textId="7073D8DA" w:rsidR="004F7E4F" w:rsidRPr="00D62B14" w:rsidRDefault="004F7E4F" w:rsidP="004F7E4F">
            <w:pPr>
              <w:jc w:val="center"/>
              <w:rPr>
                <w:rFonts w:ascii="GHEA Grapalat" w:hAnsi="GHEA Grapalat"/>
                <w:sz w:val="20"/>
              </w:rPr>
            </w:pPr>
          </w:p>
        </w:tc>
        <w:tc>
          <w:tcPr>
            <w:tcW w:w="2205" w:type="dxa"/>
            <w:vAlign w:val="center"/>
          </w:tcPr>
          <w:p w14:paraId="01035336" w14:textId="7E482506"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ГОСТ 1129-2013, Масло подсолнечное, полученное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w:t>
            </w:r>
            <w:r w:rsidRPr="00D62B14">
              <w:rPr>
                <w:rFonts w:ascii="GHEA Grapalat" w:hAnsi="GHEA Grapalat"/>
                <w:sz w:val="20"/>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79BF95C"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литр</w:t>
            </w:r>
          </w:p>
        </w:tc>
        <w:tc>
          <w:tcPr>
            <w:tcW w:w="1559" w:type="dxa"/>
            <w:vAlign w:val="center"/>
          </w:tcPr>
          <w:p w14:paraId="35BA27D9"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419784BA"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6CCBA5B0" w14:textId="6CFE65AE"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89</w:t>
            </w:r>
          </w:p>
        </w:tc>
        <w:tc>
          <w:tcPr>
            <w:tcW w:w="709" w:type="dxa"/>
            <w:vAlign w:val="center"/>
          </w:tcPr>
          <w:p w14:paraId="5BA05423" w14:textId="5F964352"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30C89EA7"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1B7B41A4" w14:textId="0B20884F"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7614FE9E" w14:textId="77777777" w:rsidTr="00FE1C7A">
        <w:trPr>
          <w:trHeight w:val="246"/>
          <w:jc w:val="center"/>
        </w:trPr>
        <w:tc>
          <w:tcPr>
            <w:tcW w:w="1242" w:type="dxa"/>
            <w:vAlign w:val="center"/>
          </w:tcPr>
          <w:p w14:paraId="11CA000E"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3</w:t>
            </w:r>
          </w:p>
        </w:tc>
        <w:tc>
          <w:tcPr>
            <w:tcW w:w="2715" w:type="dxa"/>
            <w:vAlign w:val="center"/>
          </w:tcPr>
          <w:p w14:paraId="0D70CEF6" w14:textId="23D61DCB" w:rsidR="004F7E4F" w:rsidRPr="00D62B14" w:rsidRDefault="004F7E4F" w:rsidP="004F7E4F">
            <w:pPr>
              <w:jc w:val="center"/>
              <w:rPr>
                <w:rFonts w:ascii="GHEA Grapalat" w:hAnsi="GHEA Grapalat"/>
                <w:sz w:val="20"/>
                <w:szCs w:val="20"/>
              </w:rPr>
            </w:pPr>
            <w:r w:rsidRPr="00031158">
              <w:rPr>
                <w:rFonts w:ascii="GHEA Grapalat" w:hAnsi="GHEA Grapalat" w:cs="Calibri"/>
                <w:sz w:val="20"/>
                <w:szCs w:val="20"/>
              </w:rPr>
              <w:t>03211300</w:t>
            </w:r>
          </w:p>
        </w:tc>
        <w:tc>
          <w:tcPr>
            <w:tcW w:w="1559" w:type="dxa"/>
            <w:vAlign w:val="center"/>
          </w:tcPr>
          <w:p w14:paraId="3BC07DD9" w14:textId="5033891A"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Рис</w:t>
            </w:r>
          </w:p>
        </w:tc>
        <w:tc>
          <w:tcPr>
            <w:tcW w:w="1187" w:type="dxa"/>
            <w:vAlign w:val="center"/>
          </w:tcPr>
          <w:p w14:paraId="62A8B670" w14:textId="27532400" w:rsidR="004F7E4F" w:rsidRPr="00D62B14" w:rsidRDefault="004F7E4F" w:rsidP="004F7E4F">
            <w:pPr>
              <w:jc w:val="center"/>
              <w:rPr>
                <w:rFonts w:ascii="GHEA Grapalat" w:hAnsi="GHEA Grapalat"/>
                <w:sz w:val="20"/>
              </w:rPr>
            </w:pPr>
          </w:p>
        </w:tc>
        <w:tc>
          <w:tcPr>
            <w:tcW w:w="2205" w:type="dxa"/>
            <w:vAlign w:val="center"/>
          </w:tcPr>
          <w:p w14:paraId="7D6BC0E6" w14:textId="30C153B6"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Рис шлифованный высшего или высшего сорта, </w:t>
            </w:r>
            <w:proofErr w:type="spellStart"/>
            <w:r w:rsidRPr="00D62B14">
              <w:rPr>
                <w:rFonts w:ascii="GHEA Grapalat" w:hAnsi="GHEA Grapalat"/>
                <w:sz w:val="20"/>
              </w:rPr>
              <w:t>непропаренный</w:t>
            </w:r>
            <w:proofErr w:type="spellEnd"/>
            <w:r w:rsidRPr="00D62B14">
              <w:rPr>
                <w:rFonts w:ascii="GHEA Grapalat" w:hAnsi="GHEA Grapalat"/>
                <w:sz w:val="20"/>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w:t>
            </w:r>
            <w:r w:rsidRPr="00D62B14">
              <w:rPr>
                <w:rFonts w:ascii="GHEA Grapalat" w:hAnsi="GHEA Grapalat"/>
                <w:sz w:val="20"/>
              </w:rPr>
              <w:lastRenderedPageBreak/>
              <w:t>маркировке и упаковке согласно статье 9 Закона Республики Армения «О безопасности пищевых продуктов» и Таможенного кодекса N 021/2011 и 022/2011.</w:t>
            </w:r>
          </w:p>
        </w:tc>
        <w:tc>
          <w:tcPr>
            <w:tcW w:w="1085" w:type="dxa"/>
            <w:vAlign w:val="center"/>
          </w:tcPr>
          <w:p w14:paraId="29D42C12"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4BAB7366"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0B76E720"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6B8D6CA5" w14:textId="0443CA20"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110</w:t>
            </w:r>
          </w:p>
        </w:tc>
        <w:tc>
          <w:tcPr>
            <w:tcW w:w="709" w:type="dxa"/>
            <w:vAlign w:val="center"/>
          </w:tcPr>
          <w:p w14:paraId="2B8DF4B9" w14:textId="2B84FAA6"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7FF21D91"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06654502" w14:textId="4FBD21E8"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7B8629E7" w14:textId="77777777" w:rsidTr="00FE1C7A">
        <w:trPr>
          <w:trHeight w:val="246"/>
          <w:jc w:val="center"/>
        </w:trPr>
        <w:tc>
          <w:tcPr>
            <w:tcW w:w="1242" w:type="dxa"/>
            <w:vAlign w:val="center"/>
          </w:tcPr>
          <w:p w14:paraId="1E78E9A3"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4</w:t>
            </w:r>
          </w:p>
        </w:tc>
        <w:tc>
          <w:tcPr>
            <w:tcW w:w="2715" w:type="dxa"/>
            <w:vAlign w:val="center"/>
          </w:tcPr>
          <w:p w14:paraId="1FA7DDF8" w14:textId="3F5185A8"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03221110</w:t>
            </w:r>
          </w:p>
        </w:tc>
        <w:tc>
          <w:tcPr>
            <w:tcW w:w="1559" w:type="dxa"/>
            <w:vAlign w:val="center"/>
          </w:tcPr>
          <w:p w14:paraId="05FB3F13" w14:textId="297BA6AD"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Морковь</w:t>
            </w:r>
          </w:p>
        </w:tc>
        <w:tc>
          <w:tcPr>
            <w:tcW w:w="1187" w:type="dxa"/>
            <w:vAlign w:val="center"/>
          </w:tcPr>
          <w:p w14:paraId="12AF766D" w14:textId="3B98D0C4" w:rsidR="004F7E4F" w:rsidRPr="00D62B14" w:rsidRDefault="004F7E4F" w:rsidP="004F7E4F">
            <w:pPr>
              <w:jc w:val="center"/>
              <w:rPr>
                <w:rFonts w:ascii="GHEA Grapalat" w:hAnsi="GHEA Grapalat"/>
                <w:sz w:val="20"/>
              </w:rPr>
            </w:pPr>
          </w:p>
        </w:tc>
        <w:tc>
          <w:tcPr>
            <w:tcW w:w="2205" w:type="dxa"/>
            <w:vAlign w:val="center"/>
          </w:tcPr>
          <w:p w14:paraId="705EE1C0" w14:textId="03B542C4" w:rsidR="004F7E4F" w:rsidRPr="00D62B14" w:rsidRDefault="004F7E4F" w:rsidP="004F7E4F">
            <w:pPr>
              <w:jc w:val="center"/>
              <w:rPr>
                <w:rFonts w:ascii="GHEA Grapalat" w:hAnsi="GHEA Grapalat"/>
                <w:sz w:val="20"/>
              </w:rPr>
            </w:pPr>
            <w:r w:rsidRPr="00D62B14">
              <w:rPr>
                <w:rFonts w:ascii="GHEA Grapalat" w:hAnsi="GHEA Grapalat"/>
                <w:sz w:val="20"/>
              </w:rPr>
              <w:t>ГОСТ 32284-2013, морковь столовая свежая обычных и высших сортов. Безопасность и маркировка в соответствии со статьей 9 Закона РА «О безопасности пищевых продуктов».</w:t>
            </w:r>
          </w:p>
        </w:tc>
        <w:tc>
          <w:tcPr>
            <w:tcW w:w="1085" w:type="dxa"/>
            <w:vAlign w:val="center"/>
          </w:tcPr>
          <w:p w14:paraId="03077EC3"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t>кг</w:t>
            </w:r>
          </w:p>
        </w:tc>
        <w:tc>
          <w:tcPr>
            <w:tcW w:w="1559" w:type="dxa"/>
            <w:vAlign w:val="center"/>
          </w:tcPr>
          <w:p w14:paraId="5196A3A1" w14:textId="77777777" w:rsidR="004F7E4F" w:rsidRPr="00D62B14" w:rsidRDefault="004F7E4F" w:rsidP="004F7E4F">
            <w:pPr>
              <w:jc w:val="center"/>
              <w:rPr>
                <w:rFonts w:ascii="GHEA Grapalat" w:hAnsi="GHEA Grapalat"/>
                <w:sz w:val="20"/>
                <w:szCs w:val="20"/>
              </w:rPr>
            </w:pPr>
          </w:p>
        </w:tc>
        <w:tc>
          <w:tcPr>
            <w:tcW w:w="1134" w:type="dxa"/>
            <w:vAlign w:val="center"/>
          </w:tcPr>
          <w:p w14:paraId="1B103873" w14:textId="77777777" w:rsidR="004F7E4F" w:rsidRPr="00D62B14" w:rsidRDefault="004F7E4F" w:rsidP="004F7E4F">
            <w:pPr>
              <w:jc w:val="center"/>
              <w:rPr>
                <w:rFonts w:ascii="GHEA Grapalat" w:hAnsi="GHEA Grapalat"/>
                <w:sz w:val="20"/>
                <w:szCs w:val="20"/>
              </w:rPr>
            </w:pPr>
          </w:p>
        </w:tc>
        <w:tc>
          <w:tcPr>
            <w:tcW w:w="850" w:type="dxa"/>
            <w:vAlign w:val="center"/>
          </w:tcPr>
          <w:p w14:paraId="58525FE7" w14:textId="22570E80"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68</w:t>
            </w:r>
          </w:p>
        </w:tc>
        <w:tc>
          <w:tcPr>
            <w:tcW w:w="709" w:type="dxa"/>
            <w:vAlign w:val="center"/>
          </w:tcPr>
          <w:p w14:paraId="6B360FBC" w14:textId="6C85F9D5"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140691F1"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B197ABA" w14:textId="6BCCE1FB"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7CB329E1" w14:textId="77777777" w:rsidTr="00FE1C7A">
        <w:trPr>
          <w:trHeight w:val="246"/>
          <w:jc w:val="center"/>
        </w:trPr>
        <w:tc>
          <w:tcPr>
            <w:tcW w:w="1242" w:type="dxa"/>
            <w:vAlign w:val="center"/>
          </w:tcPr>
          <w:p w14:paraId="6502782E"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3D70FF0E"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15331151</w:t>
            </w:r>
          </w:p>
        </w:tc>
        <w:tc>
          <w:tcPr>
            <w:tcW w:w="1559" w:type="dxa"/>
            <w:vAlign w:val="center"/>
          </w:tcPr>
          <w:p w14:paraId="0A96DF0D" w14:textId="6A14715B"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Фасоль целая</w:t>
            </w:r>
          </w:p>
        </w:tc>
        <w:tc>
          <w:tcPr>
            <w:tcW w:w="1187" w:type="dxa"/>
            <w:vAlign w:val="center"/>
          </w:tcPr>
          <w:p w14:paraId="58F7AF7E" w14:textId="708DD4F4" w:rsidR="004F7E4F" w:rsidRPr="00D62B14" w:rsidRDefault="004F7E4F" w:rsidP="004F7E4F">
            <w:pPr>
              <w:jc w:val="center"/>
              <w:rPr>
                <w:rFonts w:ascii="GHEA Grapalat" w:hAnsi="GHEA Grapalat"/>
                <w:sz w:val="20"/>
              </w:rPr>
            </w:pPr>
          </w:p>
        </w:tc>
        <w:tc>
          <w:tcPr>
            <w:tcW w:w="2205" w:type="dxa"/>
            <w:vAlign w:val="center"/>
          </w:tcPr>
          <w:p w14:paraId="31145056" w14:textId="5BCEFDEB" w:rsidR="004F7E4F" w:rsidRPr="00D62B14" w:rsidRDefault="004F7E4F" w:rsidP="004F7E4F">
            <w:pPr>
              <w:jc w:val="center"/>
              <w:rPr>
                <w:rFonts w:ascii="GHEA Grapalat" w:hAnsi="GHEA Grapalat"/>
                <w:sz w:val="20"/>
              </w:rPr>
            </w:pPr>
            <w:r w:rsidRPr="00D62B14">
              <w:rPr>
                <w:rFonts w:ascii="GHEA Grapalat" w:hAnsi="GHEA Grapalat"/>
                <w:sz w:val="20"/>
              </w:rPr>
              <w:t xml:space="preserve">ГОСТ 7758-2020, Фасоль пищевая, цветная, твердая, ярко окрашенная,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w:t>
            </w:r>
            <w:r w:rsidRPr="00D62B14">
              <w:rPr>
                <w:rFonts w:ascii="GHEA Grapalat" w:hAnsi="GHEA Grapalat"/>
                <w:sz w:val="20"/>
              </w:rPr>
              <w:lastRenderedPageBreak/>
              <w:t>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35ACBBB"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7D46B2A0" w14:textId="77777777" w:rsidR="004F7E4F" w:rsidRPr="00D62B14" w:rsidRDefault="004F7E4F" w:rsidP="004F7E4F">
            <w:pPr>
              <w:jc w:val="center"/>
              <w:rPr>
                <w:rFonts w:ascii="GHEA Grapalat" w:hAnsi="GHEA Grapalat"/>
                <w:sz w:val="20"/>
                <w:szCs w:val="20"/>
              </w:rPr>
            </w:pPr>
          </w:p>
        </w:tc>
        <w:tc>
          <w:tcPr>
            <w:tcW w:w="1134" w:type="dxa"/>
            <w:vAlign w:val="center"/>
          </w:tcPr>
          <w:p w14:paraId="1C3FA155" w14:textId="77777777" w:rsidR="004F7E4F" w:rsidRPr="00D62B14" w:rsidRDefault="004F7E4F" w:rsidP="004F7E4F">
            <w:pPr>
              <w:jc w:val="center"/>
              <w:rPr>
                <w:rFonts w:ascii="GHEA Grapalat" w:hAnsi="GHEA Grapalat"/>
                <w:sz w:val="20"/>
                <w:szCs w:val="20"/>
              </w:rPr>
            </w:pPr>
          </w:p>
        </w:tc>
        <w:tc>
          <w:tcPr>
            <w:tcW w:w="850" w:type="dxa"/>
            <w:vAlign w:val="center"/>
          </w:tcPr>
          <w:p w14:paraId="501D016F" w14:textId="640D07BE"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46</w:t>
            </w:r>
          </w:p>
        </w:tc>
        <w:tc>
          <w:tcPr>
            <w:tcW w:w="709" w:type="dxa"/>
            <w:vAlign w:val="center"/>
          </w:tcPr>
          <w:p w14:paraId="03CCEB13" w14:textId="05909D07"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6762F305"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A11ECB8" w14:textId="3FBE93A6"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14A6942B" w14:textId="77777777" w:rsidTr="00FE1C7A">
        <w:trPr>
          <w:trHeight w:val="246"/>
          <w:jc w:val="center"/>
        </w:trPr>
        <w:tc>
          <w:tcPr>
            <w:tcW w:w="1242" w:type="dxa"/>
            <w:vAlign w:val="center"/>
          </w:tcPr>
          <w:p w14:paraId="005A912E"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6</w:t>
            </w:r>
          </w:p>
        </w:tc>
        <w:tc>
          <w:tcPr>
            <w:tcW w:w="2715" w:type="dxa"/>
            <w:vAlign w:val="center"/>
          </w:tcPr>
          <w:p w14:paraId="2D804FAE" w14:textId="13294F67"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03222128</w:t>
            </w:r>
          </w:p>
        </w:tc>
        <w:tc>
          <w:tcPr>
            <w:tcW w:w="1559" w:type="dxa"/>
            <w:vAlign w:val="center"/>
          </w:tcPr>
          <w:p w14:paraId="2E7D8202" w14:textId="163C655D"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Яблоко</w:t>
            </w:r>
          </w:p>
        </w:tc>
        <w:tc>
          <w:tcPr>
            <w:tcW w:w="1187" w:type="dxa"/>
            <w:vAlign w:val="center"/>
          </w:tcPr>
          <w:p w14:paraId="1FF146A5" w14:textId="0C2F881C" w:rsidR="004F7E4F" w:rsidRPr="00D62B14" w:rsidRDefault="004F7E4F" w:rsidP="004F7E4F">
            <w:pPr>
              <w:jc w:val="center"/>
              <w:rPr>
                <w:rFonts w:ascii="GHEA Grapalat" w:hAnsi="GHEA Grapalat"/>
                <w:sz w:val="20"/>
              </w:rPr>
            </w:pPr>
          </w:p>
        </w:tc>
        <w:tc>
          <w:tcPr>
            <w:tcW w:w="2205" w:type="dxa"/>
            <w:vAlign w:val="center"/>
          </w:tcPr>
          <w:p w14:paraId="062FD919" w14:textId="2EEFFA5D" w:rsidR="004F7E4F" w:rsidRPr="00D62B14" w:rsidRDefault="004F7E4F" w:rsidP="004F7E4F">
            <w:pPr>
              <w:jc w:val="center"/>
              <w:rPr>
                <w:rFonts w:ascii="GHEA Grapalat" w:hAnsi="GHEA Grapalat"/>
                <w:sz w:val="20"/>
              </w:rPr>
            </w:pPr>
            <w:r w:rsidRPr="00D62B14">
              <w:rPr>
                <w:rFonts w:ascii="GHEA Grapalat" w:hAnsi="GHEA Grapalat"/>
                <w:sz w:val="20"/>
              </w:rPr>
              <w:t>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1085" w:type="dxa"/>
            <w:vAlign w:val="center"/>
          </w:tcPr>
          <w:p w14:paraId="74A84D8D"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t>кг</w:t>
            </w:r>
          </w:p>
        </w:tc>
        <w:tc>
          <w:tcPr>
            <w:tcW w:w="1559" w:type="dxa"/>
            <w:vAlign w:val="center"/>
          </w:tcPr>
          <w:p w14:paraId="77B40046" w14:textId="77777777" w:rsidR="004F7E4F" w:rsidRPr="00D62B14" w:rsidRDefault="004F7E4F" w:rsidP="004F7E4F">
            <w:pPr>
              <w:jc w:val="center"/>
              <w:rPr>
                <w:rFonts w:ascii="GHEA Grapalat" w:hAnsi="GHEA Grapalat"/>
                <w:sz w:val="20"/>
                <w:szCs w:val="20"/>
              </w:rPr>
            </w:pPr>
          </w:p>
        </w:tc>
        <w:tc>
          <w:tcPr>
            <w:tcW w:w="1134" w:type="dxa"/>
            <w:vAlign w:val="center"/>
          </w:tcPr>
          <w:p w14:paraId="4F7B668E" w14:textId="77777777" w:rsidR="004F7E4F" w:rsidRPr="00D62B14" w:rsidRDefault="004F7E4F" w:rsidP="004F7E4F">
            <w:pPr>
              <w:jc w:val="center"/>
              <w:rPr>
                <w:rFonts w:ascii="GHEA Grapalat" w:hAnsi="GHEA Grapalat"/>
                <w:sz w:val="20"/>
                <w:szCs w:val="20"/>
              </w:rPr>
            </w:pPr>
          </w:p>
        </w:tc>
        <w:tc>
          <w:tcPr>
            <w:tcW w:w="850" w:type="dxa"/>
            <w:vAlign w:val="center"/>
          </w:tcPr>
          <w:p w14:paraId="4C1A296E" w14:textId="02D32CA1"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458</w:t>
            </w:r>
          </w:p>
        </w:tc>
        <w:tc>
          <w:tcPr>
            <w:tcW w:w="709" w:type="dxa"/>
            <w:vAlign w:val="center"/>
          </w:tcPr>
          <w:p w14:paraId="22B4449E" w14:textId="3E319FCD"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78B92B33"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2BB4081" w14:textId="7F3D6695"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70596E21" w14:textId="77777777" w:rsidTr="00FE1C7A">
        <w:trPr>
          <w:trHeight w:val="246"/>
          <w:jc w:val="center"/>
        </w:trPr>
        <w:tc>
          <w:tcPr>
            <w:tcW w:w="1242" w:type="dxa"/>
            <w:vAlign w:val="center"/>
          </w:tcPr>
          <w:p w14:paraId="558F0079"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7</w:t>
            </w:r>
          </w:p>
        </w:tc>
        <w:tc>
          <w:tcPr>
            <w:tcW w:w="2715" w:type="dxa"/>
            <w:vAlign w:val="center"/>
          </w:tcPr>
          <w:p w14:paraId="6A120D67" w14:textId="1C6F2CCA"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03221410</w:t>
            </w:r>
          </w:p>
        </w:tc>
        <w:tc>
          <w:tcPr>
            <w:tcW w:w="1559" w:type="dxa"/>
            <w:vAlign w:val="center"/>
          </w:tcPr>
          <w:p w14:paraId="51991464" w14:textId="4F319D2A"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Капуста</w:t>
            </w:r>
          </w:p>
        </w:tc>
        <w:tc>
          <w:tcPr>
            <w:tcW w:w="1187" w:type="dxa"/>
            <w:vAlign w:val="center"/>
          </w:tcPr>
          <w:p w14:paraId="78B01059" w14:textId="16854A34" w:rsidR="004F7E4F" w:rsidRPr="00D62B14" w:rsidRDefault="004F7E4F" w:rsidP="004F7E4F">
            <w:pPr>
              <w:jc w:val="center"/>
              <w:rPr>
                <w:rFonts w:ascii="GHEA Grapalat" w:hAnsi="GHEA Grapalat"/>
                <w:sz w:val="20"/>
              </w:rPr>
            </w:pPr>
          </w:p>
        </w:tc>
        <w:tc>
          <w:tcPr>
            <w:tcW w:w="2205" w:type="dxa"/>
            <w:vAlign w:val="center"/>
          </w:tcPr>
          <w:p w14:paraId="1570263D" w14:textId="47647B08" w:rsidR="004F7E4F" w:rsidRPr="00D62B14" w:rsidRDefault="004F7E4F" w:rsidP="004F7E4F">
            <w:pPr>
              <w:jc w:val="center"/>
              <w:rPr>
                <w:rFonts w:ascii="GHEA Grapalat" w:hAnsi="GHEA Grapalat"/>
                <w:sz w:val="20"/>
              </w:rPr>
            </w:pPr>
            <w:r w:rsidRPr="00D62B14">
              <w:rPr>
                <w:rFonts w:ascii="GHEA Grapalat" w:hAnsi="GHEA Grapalat"/>
                <w:sz w:val="20"/>
              </w:rPr>
              <w:t xml:space="preserve">ГОСТ 7967-2015, Капуста краснокочанная свежая. Свежая капуста по сроку созревания </w:t>
            </w:r>
            <w:r w:rsidRPr="00D62B14">
              <w:rPr>
                <w:rFonts w:ascii="GHEA Grapalat" w:hAnsi="GHEA Grapalat"/>
                <w:sz w:val="20"/>
              </w:rPr>
              <w:lastRenderedPageBreak/>
              <w:t xml:space="preserve">подразделяется на следующие виды: ранняя, среднеспелая и поздняя. Внешний вид: кочаны свежие, целые, чистые, здоровые, полностью сформировавшиеся,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маркировку, механические повреждения, трещины, подмороженные, должны быть полностью сформированными, твердыми, не ломкими и не гнилыми. Длина кочана не более 3 см. </w:t>
            </w:r>
            <w:r w:rsidRPr="00D62B14">
              <w:rPr>
                <w:rFonts w:ascii="GHEA Grapalat" w:hAnsi="GHEA Grapalat"/>
                <w:sz w:val="20"/>
              </w:rPr>
              <w:lastRenderedPageBreak/>
              <w:t>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0A77A80A"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2B762BC0" w14:textId="77777777" w:rsidR="004F7E4F" w:rsidRPr="00D62B14" w:rsidRDefault="004F7E4F" w:rsidP="004F7E4F">
            <w:pPr>
              <w:jc w:val="center"/>
              <w:rPr>
                <w:rFonts w:ascii="GHEA Grapalat" w:hAnsi="GHEA Grapalat"/>
                <w:sz w:val="20"/>
                <w:szCs w:val="20"/>
              </w:rPr>
            </w:pPr>
          </w:p>
        </w:tc>
        <w:tc>
          <w:tcPr>
            <w:tcW w:w="1134" w:type="dxa"/>
            <w:vAlign w:val="center"/>
          </w:tcPr>
          <w:p w14:paraId="6F792D5A" w14:textId="77777777" w:rsidR="004F7E4F" w:rsidRPr="00D62B14" w:rsidRDefault="004F7E4F" w:rsidP="004F7E4F">
            <w:pPr>
              <w:jc w:val="center"/>
              <w:rPr>
                <w:rFonts w:ascii="GHEA Grapalat" w:hAnsi="GHEA Grapalat"/>
                <w:sz w:val="20"/>
                <w:szCs w:val="20"/>
              </w:rPr>
            </w:pPr>
          </w:p>
        </w:tc>
        <w:tc>
          <w:tcPr>
            <w:tcW w:w="850" w:type="dxa"/>
            <w:vAlign w:val="center"/>
          </w:tcPr>
          <w:p w14:paraId="16CDD646" w14:textId="6242277F"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312</w:t>
            </w:r>
          </w:p>
        </w:tc>
        <w:tc>
          <w:tcPr>
            <w:tcW w:w="709" w:type="dxa"/>
            <w:vAlign w:val="center"/>
          </w:tcPr>
          <w:p w14:paraId="71A20994" w14:textId="0859821A"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70565DE9"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C5DAA42" w14:textId="099417F2"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3527C25A" w14:textId="77777777" w:rsidTr="00FE1C7A">
        <w:trPr>
          <w:trHeight w:val="246"/>
          <w:jc w:val="center"/>
        </w:trPr>
        <w:tc>
          <w:tcPr>
            <w:tcW w:w="1242" w:type="dxa"/>
            <w:vAlign w:val="center"/>
          </w:tcPr>
          <w:p w14:paraId="31E2E51F"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lastRenderedPageBreak/>
              <w:t>8</w:t>
            </w:r>
          </w:p>
        </w:tc>
        <w:tc>
          <w:tcPr>
            <w:tcW w:w="2715" w:type="dxa"/>
            <w:vAlign w:val="center"/>
          </w:tcPr>
          <w:p w14:paraId="687C96EC" w14:textId="17ACB316" w:rsidR="004F7E4F" w:rsidRPr="00D62B14" w:rsidRDefault="004F7E4F" w:rsidP="004F7E4F">
            <w:pPr>
              <w:jc w:val="center"/>
              <w:rPr>
                <w:rFonts w:ascii="GHEA Grapalat" w:hAnsi="GHEA Grapalat"/>
                <w:sz w:val="20"/>
                <w:szCs w:val="20"/>
              </w:rPr>
            </w:pPr>
            <w:r w:rsidRPr="00031158">
              <w:rPr>
                <w:rFonts w:ascii="GHEA Grapalat" w:hAnsi="GHEA Grapalat" w:cs="Calibri"/>
                <w:sz w:val="20"/>
                <w:szCs w:val="20"/>
              </w:rPr>
              <w:t>03221100</w:t>
            </w:r>
          </w:p>
        </w:tc>
        <w:tc>
          <w:tcPr>
            <w:tcW w:w="1559" w:type="dxa"/>
            <w:vAlign w:val="center"/>
          </w:tcPr>
          <w:p w14:paraId="0EB6D293" w14:textId="3DF81D5F"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Говядина</w:t>
            </w:r>
          </w:p>
        </w:tc>
        <w:tc>
          <w:tcPr>
            <w:tcW w:w="1187" w:type="dxa"/>
            <w:vAlign w:val="center"/>
          </w:tcPr>
          <w:p w14:paraId="16B90807" w14:textId="127C70EE" w:rsidR="004F7E4F" w:rsidRPr="00D62B14" w:rsidRDefault="004F7E4F" w:rsidP="004F7E4F">
            <w:pPr>
              <w:jc w:val="center"/>
              <w:rPr>
                <w:rFonts w:ascii="GHEA Grapalat" w:hAnsi="GHEA Grapalat"/>
                <w:sz w:val="20"/>
              </w:rPr>
            </w:pPr>
          </w:p>
        </w:tc>
        <w:tc>
          <w:tcPr>
            <w:tcW w:w="2205" w:type="dxa"/>
            <w:vAlign w:val="center"/>
          </w:tcPr>
          <w:p w14:paraId="6F924482" w14:textId="74D0B30D" w:rsidR="004F7E4F" w:rsidRPr="00D62B14" w:rsidRDefault="004F7E4F" w:rsidP="004F7E4F">
            <w:pPr>
              <w:jc w:val="center"/>
              <w:rPr>
                <w:rFonts w:ascii="GHEA Grapalat" w:hAnsi="GHEA Grapalat"/>
                <w:sz w:val="20"/>
              </w:rPr>
            </w:pPr>
            <w:r w:rsidRPr="00D62B14">
              <w:rPr>
                <w:rFonts w:ascii="GHEA Grapalat" w:hAnsi="GHEA Grapalat"/>
                <w:sz w:val="20"/>
              </w:rPr>
              <w:t xml:space="preserve">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w:t>
            </w:r>
            <w:r w:rsidRPr="00D62B14">
              <w:rPr>
                <w:rFonts w:ascii="GHEA Grapalat" w:hAnsi="GHEA Grapalat"/>
                <w:sz w:val="20"/>
              </w:rPr>
              <w:lastRenderedPageBreak/>
              <w:t>повреждения глубиной более 3 мм, но не более 5% от общего количества. Количество почвы, прилипшей к корнеплодам,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595B26E3"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18EFAF74" w14:textId="77777777" w:rsidR="004F7E4F" w:rsidRPr="00D62B14" w:rsidRDefault="004F7E4F" w:rsidP="004F7E4F">
            <w:pPr>
              <w:jc w:val="center"/>
              <w:rPr>
                <w:rFonts w:ascii="GHEA Grapalat" w:hAnsi="GHEA Grapalat"/>
                <w:sz w:val="20"/>
                <w:szCs w:val="20"/>
              </w:rPr>
            </w:pPr>
          </w:p>
        </w:tc>
        <w:tc>
          <w:tcPr>
            <w:tcW w:w="1134" w:type="dxa"/>
            <w:vAlign w:val="center"/>
          </w:tcPr>
          <w:p w14:paraId="3E2AB894" w14:textId="77777777" w:rsidR="004F7E4F" w:rsidRPr="00D62B14" w:rsidRDefault="004F7E4F" w:rsidP="004F7E4F">
            <w:pPr>
              <w:jc w:val="center"/>
              <w:rPr>
                <w:rFonts w:ascii="GHEA Grapalat" w:hAnsi="GHEA Grapalat"/>
                <w:sz w:val="20"/>
                <w:szCs w:val="20"/>
              </w:rPr>
            </w:pPr>
          </w:p>
        </w:tc>
        <w:tc>
          <w:tcPr>
            <w:tcW w:w="850" w:type="dxa"/>
            <w:vAlign w:val="center"/>
          </w:tcPr>
          <w:p w14:paraId="07F7CB87" w14:textId="4BB6ED24"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41</w:t>
            </w:r>
          </w:p>
        </w:tc>
        <w:tc>
          <w:tcPr>
            <w:tcW w:w="709" w:type="dxa"/>
            <w:vAlign w:val="center"/>
          </w:tcPr>
          <w:p w14:paraId="4847B1A4" w14:textId="096CE960"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0176B1E1"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4192BB49" w14:textId="42832700"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57695E10" w14:textId="77777777" w:rsidTr="00FE1C7A">
        <w:trPr>
          <w:trHeight w:val="246"/>
          <w:jc w:val="center"/>
        </w:trPr>
        <w:tc>
          <w:tcPr>
            <w:tcW w:w="1242" w:type="dxa"/>
            <w:vAlign w:val="center"/>
          </w:tcPr>
          <w:p w14:paraId="5157CC0A" w14:textId="77777777"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9</w:t>
            </w:r>
          </w:p>
        </w:tc>
        <w:tc>
          <w:tcPr>
            <w:tcW w:w="2715" w:type="dxa"/>
            <w:vAlign w:val="center"/>
          </w:tcPr>
          <w:p w14:paraId="303B7134" w14:textId="7359FD55"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15311100</w:t>
            </w:r>
          </w:p>
        </w:tc>
        <w:tc>
          <w:tcPr>
            <w:tcW w:w="1559" w:type="dxa"/>
            <w:vAlign w:val="center"/>
          </w:tcPr>
          <w:p w14:paraId="73729BFF" w14:textId="6F33EAF9"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Картофель</w:t>
            </w:r>
          </w:p>
        </w:tc>
        <w:tc>
          <w:tcPr>
            <w:tcW w:w="1187" w:type="dxa"/>
            <w:vAlign w:val="center"/>
          </w:tcPr>
          <w:p w14:paraId="0ED78A1D" w14:textId="4B050B3D" w:rsidR="004F7E4F" w:rsidRPr="00D62B14" w:rsidRDefault="004F7E4F" w:rsidP="004F7E4F">
            <w:pPr>
              <w:jc w:val="center"/>
              <w:rPr>
                <w:rFonts w:ascii="GHEA Grapalat" w:hAnsi="GHEA Grapalat"/>
                <w:sz w:val="20"/>
              </w:rPr>
            </w:pPr>
          </w:p>
        </w:tc>
        <w:tc>
          <w:tcPr>
            <w:tcW w:w="2205" w:type="dxa"/>
            <w:vAlign w:val="center"/>
          </w:tcPr>
          <w:p w14:paraId="7DDA3367" w14:textId="0571EF10" w:rsidR="004F7E4F" w:rsidRPr="00D62B14" w:rsidRDefault="004F7E4F" w:rsidP="004F7E4F">
            <w:pPr>
              <w:jc w:val="center"/>
              <w:rPr>
                <w:rFonts w:ascii="GHEA Grapalat" w:hAnsi="GHEA Grapalat"/>
                <w:sz w:val="20"/>
              </w:rPr>
            </w:pPr>
            <w:r w:rsidRPr="00D62B14">
              <w:rPr>
                <w:rFonts w:ascii="GHEA Grapalat" w:hAnsi="GHEA Grapalat"/>
                <w:sz w:val="20"/>
              </w:rPr>
              <w:t>ГОСТ 7176-2017, Картофель продовольственный, Раннеспелый и позднеспелый, тип I, не повреждённый морозом, без повреждений, округло-овальный 4 см, 5%, удлинённый 3,5 см, 5%, округло-овальный (4-5) см 20%, удлинённый (4-4,5) см 20%, округло-овальный (5-6 см) 55%, удлинённый (5-</w:t>
            </w:r>
            <w:r w:rsidRPr="00D62B14">
              <w:rPr>
                <w:rFonts w:ascii="GHEA Grapalat" w:hAnsi="GHEA Grapalat"/>
                <w:sz w:val="20"/>
              </w:rPr>
              <w:lastRenderedPageBreak/>
              <w:t>5,5) см 55%, округло-овальный (6-7) см 20%, удлинённый (6-6,5) см 20%. Сортовая чистота - не менее 90%. Безопасность и маркировка - в соответствии со статьёй 9 Закона РА «О безопасности пищевых продуктов».</w:t>
            </w:r>
          </w:p>
        </w:tc>
        <w:tc>
          <w:tcPr>
            <w:tcW w:w="1085" w:type="dxa"/>
            <w:vAlign w:val="center"/>
          </w:tcPr>
          <w:p w14:paraId="36F2F173"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2125AC82" w14:textId="77777777" w:rsidR="004F7E4F" w:rsidRPr="00D62B14" w:rsidRDefault="004F7E4F" w:rsidP="004F7E4F">
            <w:pPr>
              <w:jc w:val="center"/>
              <w:rPr>
                <w:rFonts w:ascii="GHEA Grapalat" w:hAnsi="GHEA Grapalat"/>
                <w:sz w:val="20"/>
                <w:szCs w:val="20"/>
              </w:rPr>
            </w:pPr>
          </w:p>
        </w:tc>
        <w:tc>
          <w:tcPr>
            <w:tcW w:w="1134" w:type="dxa"/>
            <w:vAlign w:val="center"/>
          </w:tcPr>
          <w:p w14:paraId="3D57C800" w14:textId="77777777" w:rsidR="004F7E4F" w:rsidRPr="00D62B14" w:rsidRDefault="004F7E4F" w:rsidP="004F7E4F">
            <w:pPr>
              <w:jc w:val="center"/>
              <w:rPr>
                <w:rFonts w:ascii="GHEA Grapalat" w:hAnsi="GHEA Grapalat"/>
                <w:sz w:val="20"/>
                <w:szCs w:val="20"/>
              </w:rPr>
            </w:pPr>
          </w:p>
        </w:tc>
        <w:tc>
          <w:tcPr>
            <w:tcW w:w="850" w:type="dxa"/>
            <w:vAlign w:val="center"/>
          </w:tcPr>
          <w:p w14:paraId="6BA07A7E" w14:textId="78AEE344"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73</w:t>
            </w:r>
          </w:p>
        </w:tc>
        <w:tc>
          <w:tcPr>
            <w:tcW w:w="709" w:type="dxa"/>
            <w:vAlign w:val="center"/>
          </w:tcPr>
          <w:p w14:paraId="06883374" w14:textId="1CDA5319"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322AB066"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2ABE08EE" w14:textId="7F67A007"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1BF17735" w14:textId="77777777" w:rsidTr="00FE1C7A">
        <w:trPr>
          <w:trHeight w:val="246"/>
          <w:jc w:val="center"/>
        </w:trPr>
        <w:tc>
          <w:tcPr>
            <w:tcW w:w="1242" w:type="dxa"/>
            <w:vAlign w:val="center"/>
          </w:tcPr>
          <w:p w14:paraId="5C2CA3D2" w14:textId="7D56F464" w:rsidR="004F7E4F" w:rsidRPr="00EB0A68" w:rsidRDefault="004F7E4F" w:rsidP="004F7E4F">
            <w:pPr>
              <w:widowControl w:val="0"/>
              <w:jc w:val="center"/>
              <w:rPr>
                <w:rFonts w:ascii="GHEA Grapalat" w:hAnsi="GHEA Grapalat"/>
                <w:sz w:val="16"/>
                <w:szCs w:val="16"/>
                <w:lang w:val="en-US"/>
              </w:rPr>
            </w:pPr>
            <w:r>
              <w:rPr>
                <w:rFonts w:ascii="GHEA Grapalat" w:hAnsi="GHEA Grapalat"/>
                <w:sz w:val="16"/>
                <w:szCs w:val="16"/>
                <w:lang w:val="en-US"/>
              </w:rPr>
              <w:t>10</w:t>
            </w:r>
          </w:p>
        </w:tc>
        <w:tc>
          <w:tcPr>
            <w:tcW w:w="2715" w:type="dxa"/>
            <w:vAlign w:val="center"/>
          </w:tcPr>
          <w:p w14:paraId="3795A6BA" w14:textId="083918C7"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15112150</w:t>
            </w:r>
          </w:p>
        </w:tc>
        <w:tc>
          <w:tcPr>
            <w:tcW w:w="1559" w:type="dxa"/>
            <w:vAlign w:val="center"/>
          </w:tcPr>
          <w:p w14:paraId="0329F595" w14:textId="298DA049"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Куриная грудка</w:t>
            </w:r>
          </w:p>
        </w:tc>
        <w:tc>
          <w:tcPr>
            <w:tcW w:w="1187" w:type="dxa"/>
            <w:vAlign w:val="center"/>
          </w:tcPr>
          <w:p w14:paraId="7BBEF798" w14:textId="1B8D0685" w:rsidR="004F7E4F" w:rsidRPr="00D62B14" w:rsidRDefault="004F7E4F" w:rsidP="004F7E4F">
            <w:pPr>
              <w:jc w:val="center"/>
              <w:rPr>
                <w:rFonts w:ascii="GHEA Grapalat" w:hAnsi="GHEA Grapalat"/>
                <w:sz w:val="20"/>
              </w:rPr>
            </w:pPr>
          </w:p>
        </w:tc>
        <w:tc>
          <w:tcPr>
            <w:tcW w:w="2205" w:type="dxa"/>
            <w:vAlign w:val="center"/>
          </w:tcPr>
          <w:p w14:paraId="682D7156" w14:textId="7EECFDAB"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Грудка куриная, без костей, местная, чистая, обескровленная, без посторонних запахов, упакованная в полиэтиленовые пленки. Охлажденная в глубине мышцы при температуре не выше 120°С. Безопасность: согласно гигиеническому нормативу N 2-III-4.9-01-2010, требования к безопасности, маркировке и упаковке: согласно статье 9 Закона Республики Армения </w:t>
            </w:r>
            <w:r w:rsidRPr="00D62B14">
              <w:rPr>
                <w:rFonts w:ascii="GHEA Grapalat" w:hAnsi="GHEA Grapalat"/>
                <w:sz w:val="20"/>
              </w:rPr>
              <w:lastRenderedPageBreak/>
              <w:t>«О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 68.</w:t>
            </w:r>
          </w:p>
        </w:tc>
        <w:tc>
          <w:tcPr>
            <w:tcW w:w="1085" w:type="dxa"/>
            <w:vAlign w:val="center"/>
          </w:tcPr>
          <w:p w14:paraId="3261EF66"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7229D8E5"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4A72B5E9"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2DB99B10" w14:textId="1BDD6C7C"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92</w:t>
            </w:r>
          </w:p>
        </w:tc>
        <w:tc>
          <w:tcPr>
            <w:tcW w:w="709" w:type="dxa"/>
            <w:vAlign w:val="center"/>
          </w:tcPr>
          <w:p w14:paraId="447E9279" w14:textId="24ED924C"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46C607BE"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623F16B" w14:textId="70265A82"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347A2A8C" w14:textId="77777777" w:rsidTr="00FE1C7A">
        <w:trPr>
          <w:trHeight w:val="246"/>
          <w:jc w:val="center"/>
        </w:trPr>
        <w:tc>
          <w:tcPr>
            <w:tcW w:w="1242" w:type="dxa"/>
            <w:vAlign w:val="center"/>
          </w:tcPr>
          <w:p w14:paraId="1976DDDC" w14:textId="43E695A4" w:rsidR="004F7E4F" w:rsidRPr="00EB0A68"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1</w:t>
            </w:r>
          </w:p>
        </w:tc>
        <w:tc>
          <w:tcPr>
            <w:tcW w:w="2715" w:type="dxa"/>
            <w:vAlign w:val="center"/>
          </w:tcPr>
          <w:p w14:paraId="0029FDD8" w14:textId="4E874D7C"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15612150</w:t>
            </w:r>
          </w:p>
        </w:tc>
        <w:tc>
          <w:tcPr>
            <w:tcW w:w="1559" w:type="dxa"/>
            <w:vAlign w:val="center"/>
          </w:tcPr>
          <w:p w14:paraId="65FBEE6E" w14:textId="09FF3DBE" w:rsidR="004F7E4F" w:rsidRPr="00D62B14" w:rsidRDefault="004F7E4F" w:rsidP="004F7E4F">
            <w:pPr>
              <w:jc w:val="center"/>
              <w:rPr>
                <w:rFonts w:ascii="GHEA Grapalat" w:hAnsi="GHEA Grapalat"/>
                <w:sz w:val="20"/>
                <w:szCs w:val="20"/>
              </w:rPr>
            </w:pPr>
            <w:r>
              <w:rPr>
                <w:rFonts w:ascii="GHEA Grapalat" w:hAnsi="GHEA Grapalat"/>
                <w:sz w:val="20"/>
                <w:szCs w:val="20"/>
              </w:rPr>
              <w:t>Мука</w:t>
            </w:r>
          </w:p>
        </w:tc>
        <w:tc>
          <w:tcPr>
            <w:tcW w:w="1187" w:type="dxa"/>
            <w:vAlign w:val="center"/>
          </w:tcPr>
          <w:p w14:paraId="0CF6DD30" w14:textId="0C3FCA40" w:rsidR="004F7E4F" w:rsidRPr="00D62B14" w:rsidRDefault="004F7E4F" w:rsidP="004F7E4F">
            <w:pPr>
              <w:jc w:val="center"/>
              <w:rPr>
                <w:rFonts w:ascii="GHEA Grapalat" w:hAnsi="GHEA Grapalat"/>
                <w:sz w:val="20"/>
              </w:rPr>
            </w:pPr>
          </w:p>
        </w:tc>
        <w:tc>
          <w:tcPr>
            <w:tcW w:w="2205" w:type="dxa"/>
            <w:vAlign w:val="center"/>
          </w:tcPr>
          <w:p w14:paraId="38FBC7A3" w14:textId="11F60379" w:rsidR="004F7E4F" w:rsidRPr="00D62B14" w:rsidRDefault="004F7E4F" w:rsidP="004F7E4F">
            <w:pPr>
              <w:jc w:val="center"/>
              <w:rPr>
                <w:rFonts w:ascii="GHEA Grapalat" w:hAnsi="GHEA Grapalat"/>
                <w:sz w:val="20"/>
                <w:lang w:val="hy-AM"/>
              </w:rPr>
            </w:pPr>
            <w:r w:rsidRPr="003656DB">
              <w:rPr>
                <w:rFonts w:ascii="GHEA Grapalat" w:hAnsi="GHEA Grapalat"/>
                <w:sz w:val="20"/>
              </w:rPr>
              <w:t xml:space="preserve">Мука пшеничная 1-го сорта, свойственная пшеничной муке, без постороннего привкуса и запаха. Без кислотности и горечи, без гнилостного запаха и плесени. Массовая доля влаги - не более 14%, металломагнитных примесей - не более 3,0%, массовая доля золы - 0,75% от сухого вещества, количество сырой клейковины - не менее 30,0%. АСТ 280-2007. </w:t>
            </w:r>
            <w:r w:rsidRPr="003656DB">
              <w:rPr>
                <w:rFonts w:ascii="GHEA Grapalat" w:hAnsi="GHEA Grapalat"/>
                <w:sz w:val="20"/>
              </w:rPr>
              <w:lastRenderedPageBreak/>
              <w:t>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Не более 50% от общего объема поставляемой муки.</w:t>
            </w:r>
          </w:p>
        </w:tc>
        <w:tc>
          <w:tcPr>
            <w:tcW w:w="1085" w:type="dxa"/>
            <w:vAlign w:val="center"/>
          </w:tcPr>
          <w:p w14:paraId="2E2678BB"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14F26079"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316BC0D3"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0DD12158" w14:textId="0947E8E5"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687</w:t>
            </w:r>
          </w:p>
        </w:tc>
        <w:tc>
          <w:tcPr>
            <w:tcW w:w="709" w:type="dxa"/>
            <w:vAlign w:val="center"/>
          </w:tcPr>
          <w:p w14:paraId="2AF8D369" w14:textId="57DC970B"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26D31D97"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0C22F769" w14:textId="4B02DA92"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2B04FED9" w14:textId="77777777" w:rsidTr="00FE1C7A">
        <w:trPr>
          <w:trHeight w:val="246"/>
          <w:jc w:val="center"/>
        </w:trPr>
        <w:tc>
          <w:tcPr>
            <w:tcW w:w="1242" w:type="dxa"/>
            <w:vAlign w:val="center"/>
          </w:tcPr>
          <w:p w14:paraId="4DBF0790" w14:textId="3AC4A981" w:rsidR="004F7E4F" w:rsidRPr="00EB0A68"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2</w:t>
            </w:r>
          </w:p>
        </w:tc>
        <w:tc>
          <w:tcPr>
            <w:tcW w:w="2715" w:type="dxa"/>
            <w:vAlign w:val="center"/>
          </w:tcPr>
          <w:p w14:paraId="3491FCD3" w14:textId="2160C5DA"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15616000</w:t>
            </w:r>
          </w:p>
        </w:tc>
        <w:tc>
          <w:tcPr>
            <w:tcW w:w="1559" w:type="dxa"/>
            <w:vAlign w:val="center"/>
          </w:tcPr>
          <w:p w14:paraId="5F9CF880" w14:textId="65121E62"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Гречка</w:t>
            </w:r>
          </w:p>
        </w:tc>
        <w:tc>
          <w:tcPr>
            <w:tcW w:w="1187" w:type="dxa"/>
            <w:vAlign w:val="center"/>
          </w:tcPr>
          <w:p w14:paraId="23F63C24" w14:textId="063EB9FE" w:rsidR="004F7E4F" w:rsidRPr="00D62B14" w:rsidRDefault="004F7E4F" w:rsidP="004F7E4F">
            <w:pPr>
              <w:jc w:val="center"/>
              <w:rPr>
                <w:rFonts w:ascii="GHEA Grapalat" w:hAnsi="GHEA Grapalat"/>
                <w:sz w:val="20"/>
              </w:rPr>
            </w:pPr>
          </w:p>
        </w:tc>
        <w:tc>
          <w:tcPr>
            <w:tcW w:w="2205" w:type="dxa"/>
            <w:vAlign w:val="center"/>
          </w:tcPr>
          <w:p w14:paraId="386DEB4C" w14:textId="1552ABC3"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w:t>
            </w:r>
            <w:r w:rsidRPr="00D62B14">
              <w:rPr>
                <w:rFonts w:ascii="GHEA Grapalat" w:hAnsi="GHEA Grapalat"/>
                <w:sz w:val="20"/>
              </w:rPr>
              <w:lastRenderedPageBreak/>
              <w:t>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6BE8A19E"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568D1086"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7CBFD4B2"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664F9FB5" w14:textId="705BCD97"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92</w:t>
            </w:r>
          </w:p>
        </w:tc>
        <w:tc>
          <w:tcPr>
            <w:tcW w:w="709" w:type="dxa"/>
            <w:vAlign w:val="center"/>
          </w:tcPr>
          <w:p w14:paraId="17AEC417" w14:textId="16DBD6B6"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26A557F6"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02C3549" w14:textId="435DF382"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67DE2B6C" w14:textId="77777777" w:rsidTr="00FE1C7A">
        <w:trPr>
          <w:trHeight w:val="246"/>
          <w:jc w:val="center"/>
        </w:trPr>
        <w:tc>
          <w:tcPr>
            <w:tcW w:w="1242" w:type="dxa"/>
            <w:vAlign w:val="center"/>
          </w:tcPr>
          <w:p w14:paraId="79B18FB0" w14:textId="273F3232" w:rsidR="004F7E4F" w:rsidRPr="00EB0A68"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3</w:t>
            </w:r>
          </w:p>
        </w:tc>
        <w:tc>
          <w:tcPr>
            <w:tcW w:w="2715" w:type="dxa"/>
            <w:vAlign w:val="center"/>
          </w:tcPr>
          <w:p w14:paraId="2BE2505E" w14:textId="59DBB5D1" w:rsidR="004F7E4F" w:rsidRPr="00D62B14" w:rsidRDefault="004F7E4F" w:rsidP="004F7E4F">
            <w:pPr>
              <w:jc w:val="center"/>
              <w:rPr>
                <w:rFonts w:ascii="GHEA Grapalat" w:hAnsi="GHEA Grapalat"/>
                <w:sz w:val="20"/>
                <w:szCs w:val="20"/>
              </w:rPr>
            </w:pPr>
            <w:r w:rsidRPr="00031158">
              <w:rPr>
                <w:rFonts w:ascii="GHEA Grapalat" w:hAnsi="GHEA Grapalat" w:cs="Calibri"/>
                <w:sz w:val="20"/>
                <w:szCs w:val="20"/>
              </w:rPr>
              <w:t>03142510</w:t>
            </w:r>
          </w:p>
        </w:tc>
        <w:tc>
          <w:tcPr>
            <w:tcW w:w="1559" w:type="dxa"/>
            <w:vAlign w:val="center"/>
          </w:tcPr>
          <w:p w14:paraId="243202B0" w14:textId="285B2DA5"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Яйца</w:t>
            </w:r>
          </w:p>
        </w:tc>
        <w:tc>
          <w:tcPr>
            <w:tcW w:w="1187" w:type="dxa"/>
            <w:vAlign w:val="center"/>
          </w:tcPr>
          <w:p w14:paraId="2D9DD9ED" w14:textId="2F71F65A" w:rsidR="004F7E4F" w:rsidRPr="00D62B14" w:rsidRDefault="004F7E4F" w:rsidP="004F7E4F">
            <w:pPr>
              <w:jc w:val="center"/>
              <w:rPr>
                <w:rFonts w:ascii="GHEA Grapalat" w:hAnsi="GHEA Grapalat"/>
                <w:sz w:val="20"/>
              </w:rPr>
            </w:pPr>
          </w:p>
        </w:tc>
        <w:tc>
          <w:tcPr>
            <w:tcW w:w="2205" w:type="dxa"/>
            <w:vAlign w:val="center"/>
          </w:tcPr>
          <w:p w14:paraId="1F9417D5" w14:textId="77777777" w:rsidR="004F7E4F" w:rsidRPr="00D62B14" w:rsidRDefault="004F7E4F" w:rsidP="004F7E4F">
            <w:pPr>
              <w:jc w:val="center"/>
              <w:rPr>
                <w:rFonts w:ascii="GHEA Grapalat" w:hAnsi="GHEA Grapalat"/>
                <w:sz w:val="20"/>
              </w:rPr>
            </w:pPr>
            <w:r w:rsidRPr="00D62B14">
              <w:rPr>
                <w:rFonts w:ascii="GHEA Grapalat" w:hAnsi="GHEA Grapalat"/>
                <w:sz w:val="20"/>
              </w:rPr>
              <w:t>АСТ 182-2012, Яйца куриные пищевые, столовые, 1 сорта, сортированные по массе одного яйца; Срок годности яиц: 25 суток. Остаточный срок годности не менее 90%:</w:t>
            </w:r>
          </w:p>
          <w:p w14:paraId="6B672AD7" w14:textId="0F62FE81" w:rsidR="004F7E4F" w:rsidRPr="00D62B14" w:rsidRDefault="004F7E4F" w:rsidP="004F7E4F">
            <w:pPr>
              <w:jc w:val="center"/>
              <w:rPr>
                <w:rFonts w:ascii="GHEA Grapalat" w:hAnsi="GHEA Grapalat"/>
                <w:sz w:val="20"/>
                <w:lang w:val="hy-AM"/>
              </w:rPr>
            </w:pPr>
            <w:r w:rsidRPr="00D62B14">
              <w:rPr>
                <w:rFonts w:ascii="GHEA Grapalat" w:hAnsi="GHEA Grapalat"/>
                <w:sz w:val="20"/>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6FE36088" w14:textId="77777777" w:rsidR="004F7E4F" w:rsidRPr="00D62B14" w:rsidRDefault="004F7E4F" w:rsidP="004F7E4F">
            <w:pPr>
              <w:jc w:val="center"/>
              <w:rPr>
                <w:rFonts w:ascii="GHEA Grapalat" w:hAnsi="GHEA Grapalat"/>
                <w:sz w:val="20"/>
                <w:szCs w:val="20"/>
                <w:lang w:val="hy-AM"/>
              </w:rPr>
            </w:pPr>
            <w:proofErr w:type="spellStart"/>
            <w:r w:rsidRPr="00D62B14">
              <w:rPr>
                <w:rFonts w:ascii="GHEA Grapalat" w:hAnsi="GHEA Grapalat" w:cs="Arial"/>
                <w:sz w:val="20"/>
                <w:szCs w:val="20"/>
              </w:rPr>
              <w:t>шт</w:t>
            </w:r>
            <w:proofErr w:type="spellEnd"/>
          </w:p>
        </w:tc>
        <w:tc>
          <w:tcPr>
            <w:tcW w:w="1559" w:type="dxa"/>
            <w:vAlign w:val="center"/>
          </w:tcPr>
          <w:p w14:paraId="00FB26F0"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3E117D76"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4006DB27" w14:textId="2DF55595"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1832</w:t>
            </w:r>
          </w:p>
        </w:tc>
        <w:tc>
          <w:tcPr>
            <w:tcW w:w="709" w:type="dxa"/>
            <w:vAlign w:val="center"/>
          </w:tcPr>
          <w:p w14:paraId="621250D1" w14:textId="51940FC0"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73B3401C"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EAF5860" w14:textId="4ED97DE4"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1E4AD891" w14:textId="77777777" w:rsidTr="00FE1C7A">
        <w:trPr>
          <w:trHeight w:val="246"/>
          <w:jc w:val="center"/>
        </w:trPr>
        <w:tc>
          <w:tcPr>
            <w:tcW w:w="1242" w:type="dxa"/>
            <w:vAlign w:val="center"/>
          </w:tcPr>
          <w:p w14:paraId="5134B230" w14:textId="39A23939" w:rsidR="004F7E4F" w:rsidRPr="00EB0A68"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4</w:t>
            </w:r>
          </w:p>
        </w:tc>
        <w:tc>
          <w:tcPr>
            <w:tcW w:w="2715" w:type="dxa"/>
            <w:vAlign w:val="center"/>
          </w:tcPr>
          <w:p w14:paraId="6DA4C11D" w14:textId="573DFB6A"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15851100</w:t>
            </w:r>
          </w:p>
        </w:tc>
        <w:tc>
          <w:tcPr>
            <w:tcW w:w="1559" w:type="dxa"/>
            <w:vAlign w:val="center"/>
          </w:tcPr>
          <w:p w14:paraId="64916208" w14:textId="1E198158"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Макароны</w:t>
            </w:r>
          </w:p>
        </w:tc>
        <w:tc>
          <w:tcPr>
            <w:tcW w:w="1187" w:type="dxa"/>
            <w:vAlign w:val="center"/>
          </w:tcPr>
          <w:p w14:paraId="386AA758" w14:textId="4204B38F" w:rsidR="004F7E4F" w:rsidRPr="00D62B14" w:rsidRDefault="004F7E4F" w:rsidP="004F7E4F">
            <w:pPr>
              <w:jc w:val="center"/>
              <w:rPr>
                <w:rFonts w:ascii="GHEA Grapalat" w:hAnsi="GHEA Grapalat"/>
                <w:sz w:val="20"/>
              </w:rPr>
            </w:pPr>
          </w:p>
        </w:tc>
        <w:tc>
          <w:tcPr>
            <w:tcW w:w="2205" w:type="dxa"/>
            <w:vAlign w:val="center"/>
          </w:tcPr>
          <w:p w14:paraId="6EA2BE05" w14:textId="63CA5036"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ГОСТ 31743-2017, Макаронные изделия </w:t>
            </w:r>
            <w:r w:rsidRPr="00D62B14">
              <w:rPr>
                <w:rFonts w:ascii="GHEA Grapalat" w:hAnsi="GHEA Grapalat"/>
                <w:sz w:val="20"/>
              </w:rPr>
              <w:lastRenderedPageBreak/>
              <w:t xml:space="preserve">из пресного теста, в зависимости от вида и качества муки: А (мука из твердых сортов пшеницы), Б (мука из мягких стекловидных сортов пшеницы), просеянные и непросеянные. Сухие, влажность не более 13%, кислотность не выше 4 градусов. Остаточный срок годности на момент поставки не менее 90%,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w:t>
            </w:r>
            <w:r w:rsidRPr="00D62B14">
              <w:rPr>
                <w:rFonts w:ascii="GHEA Grapalat" w:hAnsi="GHEA Grapalat"/>
                <w:sz w:val="20"/>
              </w:rPr>
              <w:lastRenderedPageBreak/>
              <w:t>Таможенный кодекс N 021/2011 и 022/2011.</w:t>
            </w:r>
          </w:p>
        </w:tc>
        <w:tc>
          <w:tcPr>
            <w:tcW w:w="1085" w:type="dxa"/>
            <w:vAlign w:val="center"/>
          </w:tcPr>
          <w:p w14:paraId="7460CAF6"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40573707"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6CE6E487"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70D9F8D7" w14:textId="4B146ACC"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101</w:t>
            </w:r>
          </w:p>
        </w:tc>
        <w:tc>
          <w:tcPr>
            <w:tcW w:w="709" w:type="dxa"/>
            <w:vAlign w:val="center"/>
          </w:tcPr>
          <w:p w14:paraId="752C3C39" w14:textId="3759980F" w:rsidR="004F7E4F" w:rsidRDefault="004F7E4F" w:rsidP="004F7E4F">
            <w:pPr>
              <w:jc w:val="center"/>
            </w:pPr>
            <w:r>
              <w:rPr>
                <w:rFonts w:ascii="GHEA Grapalat" w:hAnsi="GHEA Grapalat" w:cs="Arial"/>
                <w:color w:val="222222"/>
                <w:sz w:val="18"/>
                <w:szCs w:val="18"/>
                <w:shd w:val="clear" w:color="auto" w:fill="FFFFFF"/>
                <w:lang w:val="hy-AM"/>
              </w:rPr>
              <w:t>Г. Гюмр</w:t>
            </w:r>
            <w:r>
              <w:rPr>
                <w:rFonts w:ascii="GHEA Grapalat" w:hAnsi="GHEA Grapalat" w:cs="Arial"/>
                <w:color w:val="222222"/>
                <w:sz w:val="18"/>
                <w:szCs w:val="18"/>
                <w:shd w:val="clear" w:color="auto" w:fill="FFFFFF"/>
                <w:lang w:val="hy-AM"/>
              </w:rPr>
              <w:lastRenderedPageBreak/>
              <w:t>и Гарегин А 6/16</w:t>
            </w:r>
          </w:p>
        </w:tc>
        <w:tc>
          <w:tcPr>
            <w:tcW w:w="963" w:type="dxa"/>
            <w:vAlign w:val="center"/>
          </w:tcPr>
          <w:p w14:paraId="3D0F5B1B"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lastRenderedPageBreak/>
              <w:t>По требован</w:t>
            </w:r>
            <w:r>
              <w:rPr>
                <w:rFonts w:ascii="GHEA Grapalat" w:hAnsi="GHEA Grapalat" w:cs="Calibri"/>
                <w:color w:val="000000"/>
                <w:sz w:val="18"/>
                <w:szCs w:val="18"/>
                <w:lang w:val="hy-AM"/>
              </w:rPr>
              <w:lastRenderedPageBreak/>
              <w:t>ию клиента</w:t>
            </w:r>
          </w:p>
        </w:tc>
        <w:tc>
          <w:tcPr>
            <w:tcW w:w="1142" w:type="dxa"/>
            <w:vAlign w:val="center"/>
          </w:tcPr>
          <w:p w14:paraId="1126F327" w14:textId="368B0081"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lastRenderedPageBreak/>
              <w:t xml:space="preserve">После вступления </w:t>
            </w:r>
            <w:r w:rsidRPr="009C158B">
              <w:rPr>
                <w:rFonts w:ascii="GHEA Grapalat" w:hAnsi="GHEA Grapalat"/>
                <w:sz w:val="18"/>
                <w:szCs w:val="18"/>
                <w:lang w:val="hy-AM"/>
              </w:rPr>
              <w:lastRenderedPageBreak/>
              <w:t xml:space="preserve">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71DD686A" w14:textId="77777777" w:rsidTr="00FE1C7A">
        <w:trPr>
          <w:trHeight w:val="246"/>
          <w:jc w:val="center"/>
        </w:trPr>
        <w:tc>
          <w:tcPr>
            <w:tcW w:w="1242" w:type="dxa"/>
            <w:vAlign w:val="center"/>
          </w:tcPr>
          <w:p w14:paraId="3862EB66" w14:textId="2789A02F" w:rsidR="004F7E4F" w:rsidRPr="00EB0A68"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5</w:t>
            </w:r>
          </w:p>
        </w:tc>
        <w:tc>
          <w:tcPr>
            <w:tcW w:w="2715" w:type="dxa"/>
            <w:vAlign w:val="center"/>
          </w:tcPr>
          <w:p w14:paraId="45ED6EC9" w14:textId="423746CD"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15331154</w:t>
            </w:r>
          </w:p>
        </w:tc>
        <w:tc>
          <w:tcPr>
            <w:tcW w:w="1559" w:type="dxa"/>
            <w:vAlign w:val="center"/>
          </w:tcPr>
          <w:p w14:paraId="40C000D7" w14:textId="00F361A9"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Горох</w:t>
            </w:r>
          </w:p>
        </w:tc>
        <w:tc>
          <w:tcPr>
            <w:tcW w:w="1187" w:type="dxa"/>
            <w:vAlign w:val="center"/>
          </w:tcPr>
          <w:p w14:paraId="20ED208F" w14:textId="49695F1F" w:rsidR="004F7E4F" w:rsidRPr="00D62B14" w:rsidRDefault="004F7E4F" w:rsidP="004F7E4F">
            <w:pPr>
              <w:jc w:val="center"/>
              <w:rPr>
                <w:rFonts w:ascii="GHEA Grapalat" w:hAnsi="GHEA Grapalat"/>
                <w:sz w:val="20"/>
              </w:rPr>
            </w:pPr>
          </w:p>
        </w:tc>
        <w:tc>
          <w:tcPr>
            <w:tcW w:w="2205" w:type="dxa"/>
            <w:vAlign w:val="center"/>
          </w:tcPr>
          <w:p w14:paraId="4406C95E" w14:textId="63740E0B" w:rsidR="004F7E4F" w:rsidRPr="00D62B14" w:rsidRDefault="004F7E4F" w:rsidP="004F7E4F">
            <w:pPr>
              <w:jc w:val="center"/>
              <w:rPr>
                <w:rFonts w:ascii="GHEA Grapalat" w:hAnsi="GHEA Grapalat"/>
                <w:sz w:val="20"/>
              </w:rPr>
            </w:pPr>
            <w:r w:rsidRPr="00D62B14">
              <w:rPr>
                <w:rFonts w:ascii="GHEA Grapalat" w:hAnsi="GHEA Grapalat"/>
                <w:sz w:val="20"/>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5367F68F"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t>кг</w:t>
            </w:r>
          </w:p>
        </w:tc>
        <w:tc>
          <w:tcPr>
            <w:tcW w:w="1559" w:type="dxa"/>
            <w:vAlign w:val="center"/>
          </w:tcPr>
          <w:p w14:paraId="566ABCDD" w14:textId="77777777" w:rsidR="004F7E4F" w:rsidRPr="00D62B14" w:rsidRDefault="004F7E4F" w:rsidP="004F7E4F">
            <w:pPr>
              <w:jc w:val="center"/>
              <w:rPr>
                <w:rFonts w:ascii="GHEA Grapalat" w:hAnsi="GHEA Grapalat"/>
                <w:sz w:val="20"/>
                <w:szCs w:val="20"/>
              </w:rPr>
            </w:pPr>
          </w:p>
        </w:tc>
        <w:tc>
          <w:tcPr>
            <w:tcW w:w="1134" w:type="dxa"/>
            <w:vAlign w:val="center"/>
          </w:tcPr>
          <w:p w14:paraId="57DC6039" w14:textId="77777777" w:rsidR="004F7E4F" w:rsidRPr="00D62B14" w:rsidRDefault="004F7E4F" w:rsidP="004F7E4F">
            <w:pPr>
              <w:jc w:val="center"/>
              <w:rPr>
                <w:rFonts w:ascii="GHEA Grapalat" w:hAnsi="GHEA Grapalat"/>
                <w:sz w:val="20"/>
                <w:szCs w:val="20"/>
              </w:rPr>
            </w:pPr>
          </w:p>
        </w:tc>
        <w:tc>
          <w:tcPr>
            <w:tcW w:w="850" w:type="dxa"/>
            <w:vAlign w:val="center"/>
          </w:tcPr>
          <w:p w14:paraId="3C6440CD" w14:textId="09361D07"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46</w:t>
            </w:r>
          </w:p>
        </w:tc>
        <w:tc>
          <w:tcPr>
            <w:tcW w:w="709" w:type="dxa"/>
            <w:vAlign w:val="center"/>
          </w:tcPr>
          <w:p w14:paraId="6D16C6FF" w14:textId="2E19E9BB"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1DDD0C44"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442C4845" w14:textId="2E036A3F"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0A5AA49B" w14:textId="77777777" w:rsidTr="00FE1C7A">
        <w:trPr>
          <w:trHeight w:val="246"/>
          <w:jc w:val="center"/>
        </w:trPr>
        <w:tc>
          <w:tcPr>
            <w:tcW w:w="1242" w:type="dxa"/>
            <w:vAlign w:val="center"/>
          </w:tcPr>
          <w:p w14:paraId="55FB932E" w14:textId="315182E7" w:rsidR="004F7E4F" w:rsidRPr="00E20EA4"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6</w:t>
            </w:r>
          </w:p>
        </w:tc>
        <w:tc>
          <w:tcPr>
            <w:tcW w:w="2715" w:type="dxa"/>
            <w:vAlign w:val="center"/>
          </w:tcPr>
          <w:p w14:paraId="2F4A4279" w14:textId="79113EB2"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15331153</w:t>
            </w:r>
          </w:p>
        </w:tc>
        <w:tc>
          <w:tcPr>
            <w:tcW w:w="1559" w:type="dxa"/>
            <w:vAlign w:val="center"/>
          </w:tcPr>
          <w:p w14:paraId="4EE4F1F9" w14:textId="66943658"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Чечевица</w:t>
            </w:r>
          </w:p>
        </w:tc>
        <w:tc>
          <w:tcPr>
            <w:tcW w:w="1187" w:type="dxa"/>
            <w:vAlign w:val="center"/>
          </w:tcPr>
          <w:p w14:paraId="4023CB61" w14:textId="6A7310DC" w:rsidR="004F7E4F" w:rsidRPr="00D62B14" w:rsidRDefault="004F7E4F" w:rsidP="004F7E4F">
            <w:pPr>
              <w:jc w:val="center"/>
              <w:rPr>
                <w:rFonts w:ascii="GHEA Grapalat" w:hAnsi="GHEA Grapalat"/>
                <w:sz w:val="20"/>
              </w:rPr>
            </w:pPr>
          </w:p>
        </w:tc>
        <w:tc>
          <w:tcPr>
            <w:tcW w:w="2205" w:type="dxa"/>
            <w:vAlign w:val="center"/>
          </w:tcPr>
          <w:p w14:paraId="383E0D9F" w14:textId="764BA172"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ГОСТ 7066-2019, Чечевица </w:t>
            </w:r>
            <w:r w:rsidRPr="00D62B14">
              <w:rPr>
                <w:rFonts w:ascii="GHEA Grapalat" w:hAnsi="GHEA Grapalat"/>
                <w:sz w:val="20"/>
              </w:rPr>
              <w:lastRenderedPageBreak/>
              <w:t>продовольственная, Три вида, однородная, чистая,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3F9D6E3E"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159B266E"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7C1DFEA2"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25BE814B" w14:textId="4C1BAEDC"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46</w:t>
            </w:r>
          </w:p>
        </w:tc>
        <w:tc>
          <w:tcPr>
            <w:tcW w:w="709" w:type="dxa"/>
            <w:vAlign w:val="center"/>
          </w:tcPr>
          <w:p w14:paraId="1872D837" w14:textId="3304D96B" w:rsidR="004F7E4F" w:rsidRDefault="004F7E4F" w:rsidP="004F7E4F">
            <w:pPr>
              <w:jc w:val="center"/>
            </w:pPr>
            <w:r>
              <w:rPr>
                <w:rFonts w:ascii="GHEA Grapalat" w:hAnsi="GHEA Grapalat" w:cs="Arial"/>
                <w:color w:val="222222"/>
                <w:sz w:val="18"/>
                <w:szCs w:val="18"/>
                <w:shd w:val="clear" w:color="auto" w:fill="FFFFFF"/>
                <w:lang w:val="hy-AM"/>
              </w:rPr>
              <w:t>Г. Гюмр</w:t>
            </w:r>
            <w:r>
              <w:rPr>
                <w:rFonts w:ascii="GHEA Grapalat" w:hAnsi="GHEA Grapalat" w:cs="Arial"/>
                <w:color w:val="222222"/>
                <w:sz w:val="18"/>
                <w:szCs w:val="18"/>
                <w:shd w:val="clear" w:color="auto" w:fill="FFFFFF"/>
                <w:lang w:val="hy-AM"/>
              </w:rPr>
              <w:lastRenderedPageBreak/>
              <w:t>и Гарегин А 6/16</w:t>
            </w:r>
          </w:p>
        </w:tc>
        <w:tc>
          <w:tcPr>
            <w:tcW w:w="963" w:type="dxa"/>
            <w:vAlign w:val="center"/>
          </w:tcPr>
          <w:p w14:paraId="08DD71C7"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lastRenderedPageBreak/>
              <w:t>По требован</w:t>
            </w:r>
            <w:r>
              <w:rPr>
                <w:rFonts w:ascii="GHEA Grapalat" w:hAnsi="GHEA Grapalat" w:cs="Calibri"/>
                <w:color w:val="000000"/>
                <w:sz w:val="18"/>
                <w:szCs w:val="18"/>
                <w:lang w:val="hy-AM"/>
              </w:rPr>
              <w:lastRenderedPageBreak/>
              <w:t>ию клиента</w:t>
            </w:r>
          </w:p>
        </w:tc>
        <w:tc>
          <w:tcPr>
            <w:tcW w:w="1142" w:type="dxa"/>
            <w:vAlign w:val="center"/>
          </w:tcPr>
          <w:p w14:paraId="326290D2" w14:textId="7AF786B7"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lastRenderedPageBreak/>
              <w:t xml:space="preserve">После вступления </w:t>
            </w:r>
            <w:r w:rsidRPr="009C158B">
              <w:rPr>
                <w:rFonts w:ascii="GHEA Grapalat" w:hAnsi="GHEA Grapalat"/>
                <w:sz w:val="18"/>
                <w:szCs w:val="18"/>
                <w:lang w:val="hy-AM"/>
              </w:rPr>
              <w:lastRenderedPageBreak/>
              <w:t xml:space="preserve">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49AB0D0B" w14:textId="77777777" w:rsidTr="00FE1C7A">
        <w:trPr>
          <w:trHeight w:val="246"/>
          <w:jc w:val="center"/>
        </w:trPr>
        <w:tc>
          <w:tcPr>
            <w:tcW w:w="1242" w:type="dxa"/>
            <w:vAlign w:val="center"/>
          </w:tcPr>
          <w:p w14:paraId="52697964" w14:textId="6947E573" w:rsidR="004F7E4F" w:rsidRPr="00E20EA4"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lastRenderedPageBreak/>
              <w:t>1</w:t>
            </w:r>
            <w:r>
              <w:rPr>
                <w:rFonts w:ascii="GHEA Grapalat" w:hAnsi="GHEA Grapalat"/>
                <w:sz w:val="16"/>
                <w:szCs w:val="16"/>
                <w:lang w:val="en-US"/>
              </w:rPr>
              <w:t>7</w:t>
            </w:r>
          </w:p>
        </w:tc>
        <w:tc>
          <w:tcPr>
            <w:tcW w:w="2715" w:type="dxa"/>
            <w:vAlign w:val="center"/>
          </w:tcPr>
          <w:p w14:paraId="3362DC2D" w14:textId="65869661"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15541200</w:t>
            </w:r>
          </w:p>
        </w:tc>
        <w:tc>
          <w:tcPr>
            <w:tcW w:w="1559" w:type="dxa"/>
            <w:vAlign w:val="center"/>
          </w:tcPr>
          <w:p w14:paraId="72A584EF" w14:textId="11A50CCE" w:rsidR="004F7E4F" w:rsidRPr="00D62B14" w:rsidRDefault="004F7E4F" w:rsidP="004F7E4F">
            <w:pPr>
              <w:jc w:val="center"/>
              <w:rPr>
                <w:rFonts w:ascii="GHEA Grapalat" w:hAnsi="GHEA Grapalat"/>
                <w:sz w:val="20"/>
                <w:szCs w:val="20"/>
              </w:rPr>
            </w:pPr>
            <w:r w:rsidRPr="003B2C9C">
              <w:rPr>
                <w:rFonts w:ascii="GHEA Grapalat" w:hAnsi="GHEA Grapalat"/>
                <w:sz w:val="20"/>
                <w:szCs w:val="20"/>
              </w:rPr>
              <w:t>Сыр</w:t>
            </w:r>
          </w:p>
        </w:tc>
        <w:tc>
          <w:tcPr>
            <w:tcW w:w="1187" w:type="dxa"/>
            <w:vAlign w:val="center"/>
          </w:tcPr>
          <w:p w14:paraId="52E9B5D1" w14:textId="5B5AB7A3" w:rsidR="004F7E4F" w:rsidRPr="00D62B14" w:rsidRDefault="004F7E4F" w:rsidP="004F7E4F">
            <w:pPr>
              <w:jc w:val="center"/>
              <w:rPr>
                <w:rFonts w:ascii="GHEA Grapalat" w:hAnsi="GHEA Grapalat"/>
                <w:sz w:val="20"/>
              </w:rPr>
            </w:pPr>
          </w:p>
        </w:tc>
        <w:tc>
          <w:tcPr>
            <w:tcW w:w="2205" w:type="dxa"/>
            <w:vAlign w:val="center"/>
          </w:tcPr>
          <w:p w14:paraId="6AF0E977" w14:textId="4E7D905E" w:rsidR="004F7E4F" w:rsidRPr="00D62B14" w:rsidRDefault="004F7E4F" w:rsidP="004F7E4F">
            <w:pPr>
              <w:jc w:val="center"/>
              <w:rPr>
                <w:rFonts w:ascii="GHEA Grapalat" w:hAnsi="GHEA Grapalat"/>
                <w:sz w:val="20"/>
                <w:lang w:val="hy-AM"/>
              </w:rPr>
            </w:pPr>
            <w:r w:rsidRPr="00D62B14">
              <w:rPr>
                <w:rFonts w:ascii="GHEA Grapalat" w:hAnsi="GHEA Grapalat"/>
                <w:sz w:val="20"/>
              </w:rPr>
              <w:t xml:space="preserve">АСТ 377-2016 Сыр. Чанах: Белый рассольный сыр, выработанный из коровьего молока, с массовой долей жира </w:t>
            </w:r>
            <w:r w:rsidRPr="00D62B14">
              <w:rPr>
                <w:rFonts w:ascii="GHEA Grapalat" w:hAnsi="GHEA Grapalat"/>
                <w:sz w:val="20"/>
              </w:rPr>
              <w:lastRenderedPageBreak/>
              <w:t>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37397291" w14:textId="77777777" w:rsidR="004F7E4F" w:rsidRPr="00D62B14" w:rsidRDefault="004F7E4F" w:rsidP="004F7E4F">
            <w:pPr>
              <w:jc w:val="center"/>
              <w:rPr>
                <w:rFonts w:ascii="GHEA Grapalat" w:hAnsi="GHEA Grapalat"/>
                <w:sz w:val="20"/>
                <w:szCs w:val="20"/>
                <w:lang w:val="hy-AM"/>
              </w:rPr>
            </w:pPr>
            <w:r w:rsidRPr="00D62B14">
              <w:rPr>
                <w:rFonts w:ascii="GHEA Grapalat" w:hAnsi="GHEA Grapalat" w:cs="Arial"/>
                <w:sz w:val="20"/>
                <w:szCs w:val="20"/>
              </w:rPr>
              <w:lastRenderedPageBreak/>
              <w:t>кг</w:t>
            </w:r>
          </w:p>
        </w:tc>
        <w:tc>
          <w:tcPr>
            <w:tcW w:w="1559" w:type="dxa"/>
            <w:vAlign w:val="center"/>
          </w:tcPr>
          <w:p w14:paraId="31ECF3BA" w14:textId="77777777" w:rsidR="004F7E4F" w:rsidRPr="00D62B14" w:rsidRDefault="004F7E4F" w:rsidP="004F7E4F">
            <w:pPr>
              <w:jc w:val="center"/>
              <w:rPr>
                <w:rFonts w:ascii="GHEA Grapalat" w:hAnsi="GHEA Grapalat"/>
                <w:sz w:val="20"/>
                <w:szCs w:val="20"/>
                <w:lang w:val="hy-AM"/>
              </w:rPr>
            </w:pPr>
          </w:p>
        </w:tc>
        <w:tc>
          <w:tcPr>
            <w:tcW w:w="1134" w:type="dxa"/>
            <w:vAlign w:val="center"/>
          </w:tcPr>
          <w:p w14:paraId="6A4EF23F" w14:textId="77777777" w:rsidR="004F7E4F" w:rsidRPr="00D62B14" w:rsidRDefault="004F7E4F" w:rsidP="004F7E4F">
            <w:pPr>
              <w:jc w:val="center"/>
              <w:rPr>
                <w:rFonts w:ascii="GHEA Grapalat" w:hAnsi="GHEA Grapalat"/>
                <w:sz w:val="20"/>
                <w:szCs w:val="20"/>
                <w:lang w:val="hy-AM"/>
              </w:rPr>
            </w:pPr>
          </w:p>
        </w:tc>
        <w:tc>
          <w:tcPr>
            <w:tcW w:w="850" w:type="dxa"/>
            <w:vAlign w:val="center"/>
          </w:tcPr>
          <w:p w14:paraId="71B04642" w14:textId="4906EC88" w:rsidR="004F7E4F" w:rsidRPr="00D62B14" w:rsidRDefault="004F7E4F" w:rsidP="004F7E4F">
            <w:pPr>
              <w:jc w:val="center"/>
              <w:rPr>
                <w:rFonts w:ascii="GHEA Grapalat" w:hAnsi="GHEA Grapalat"/>
                <w:sz w:val="20"/>
                <w:szCs w:val="20"/>
                <w:lang w:val="hy-AM"/>
              </w:rPr>
            </w:pPr>
            <w:r w:rsidRPr="00F92C3C">
              <w:rPr>
                <w:rFonts w:ascii="GHEA Grapalat" w:hAnsi="GHEA Grapalat" w:cs="Calibri"/>
                <w:color w:val="000000"/>
                <w:sz w:val="22"/>
                <w:szCs w:val="22"/>
              </w:rPr>
              <w:t>83</w:t>
            </w:r>
          </w:p>
        </w:tc>
        <w:tc>
          <w:tcPr>
            <w:tcW w:w="709" w:type="dxa"/>
            <w:vAlign w:val="center"/>
          </w:tcPr>
          <w:p w14:paraId="128436FC" w14:textId="4694C58B"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753E0F53"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68DEE2AE" w14:textId="3E01D34A"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02BE90D0" w14:textId="77777777" w:rsidTr="00FE1C7A">
        <w:trPr>
          <w:trHeight w:val="246"/>
          <w:jc w:val="center"/>
        </w:trPr>
        <w:tc>
          <w:tcPr>
            <w:tcW w:w="1242" w:type="dxa"/>
            <w:vAlign w:val="center"/>
          </w:tcPr>
          <w:p w14:paraId="4220450C" w14:textId="099C148F" w:rsidR="004F7E4F" w:rsidRPr="00E20EA4" w:rsidRDefault="004F7E4F" w:rsidP="004F7E4F">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8</w:t>
            </w:r>
          </w:p>
        </w:tc>
        <w:tc>
          <w:tcPr>
            <w:tcW w:w="2715" w:type="dxa"/>
            <w:vAlign w:val="center"/>
          </w:tcPr>
          <w:p w14:paraId="6B05C655" w14:textId="0499D15C" w:rsidR="004F7E4F" w:rsidRPr="00D62B1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15551600</w:t>
            </w:r>
          </w:p>
        </w:tc>
        <w:tc>
          <w:tcPr>
            <w:tcW w:w="1559" w:type="dxa"/>
            <w:vAlign w:val="center"/>
          </w:tcPr>
          <w:p w14:paraId="57969713" w14:textId="1919CF9A" w:rsidR="004F7E4F" w:rsidRPr="00D62B14" w:rsidRDefault="004F7E4F" w:rsidP="004F7E4F">
            <w:pPr>
              <w:jc w:val="center"/>
              <w:rPr>
                <w:rFonts w:ascii="GHEA Grapalat" w:hAnsi="GHEA Grapalat"/>
                <w:sz w:val="20"/>
                <w:szCs w:val="20"/>
              </w:rPr>
            </w:pPr>
            <w:proofErr w:type="spellStart"/>
            <w:r>
              <w:rPr>
                <w:rFonts w:ascii="GHEA Grapalat" w:hAnsi="GHEA Grapalat"/>
                <w:sz w:val="20"/>
                <w:szCs w:val="20"/>
              </w:rPr>
              <w:t>мацон</w:t>
            </w:r>
            <w:proofErr w:type="spellEnd"/>
          </w:p>
        </w:tc>
        <w:tc>
          <w:tcPr>
            <w:tcW w:w="1187" w:type="dxa"/>
            <w:vAlign w:val="center"/>
          </w:tcPr>
          <w:p w14:paraId="472E98D5" w14:textId="4243E1C0" w:rsidR="004F7E4F" w:rsidRPr="00D62B14" w:rsidRDefault="004F7E4F" w:rsidP="004F7E4F">
            <w:pPr>
              <w:jc w:val="center"/>
              <w:rPr>
                <w:rFonts w:ascii="GHEA Grapalat" w:hAnsi="GHEA Grapalat"/>
                <w:sz w:val="20"/>
              </w:rPr>
            </w:pPr>
          </w:p>
        </w:tc>
        <w:tc>
          <w:tcPr>
            <w:tcW w:w="2205" w:type="dxa"/>
            <w:vAlign w:val="center"/>
          </w:tcPr>
          <w:p w14:paraId="61A9F08E" w14:textId="42184D06" w:rsidR="004F7E4F" w:rsidRPr="00D62B14" w:rsidRDefault="004F7E4F" w:rsidP="004F7E4F">
            <w:pPr>
              <w:jc w:val="center"/>
              <w:rPr>
                <w:rFonts w:ascii="GHEA Grapalat" w:hAnsi="GHEA Grapalat"/>
                <w:sz w:val="20"/>
              </w:rPr>
            </w:pPr>
            <w:r w:rsidRPr="00D62B14">
              <w:rPr>
                <w:rFonts w:ascii="GHEA Grapalat" w:hAnsi="GHEA Grapalat"/>
                <w:sz w:val="20"/>
              </w:rPr>
              <w:t xml:space="preserve">АСТ 120-2005, </w:t>
            </w:r>
            <w:proofErr w:type="spellStart"/>
            <w:r w:rsidRPr="00D62B14">
              <w:rPr>
                <w:rFonts w:ascii="GHEA Grapalat" w:hAnsi="GHEA Grapalat"/>
              </w:rPr>
              <w:t>Мацоны</w:t>
            </w:r>
            <w:proofErr w:type="spellEnd"/>
            <w:r w:rsidRPr="00D62B14">
              <w:rPr>
                <w:rFonts w:ascii="GHEA Grapalat" w:hAnsi="GHEA Grapalat"/>
              </w:rPr>
              <w:t xml:space="preserve"> </w:t>
            </w:r>
            <w:r w:rsidRPr="00D62B14">
              <w:rPr>
                <w:rFonts w:ascii="GHEA Grapalat" w:hAnsi="GHEA Grapalat"/>
                <w:sz w:val="20"/>
              </w:rPr>
              <w:t xml:space="preserve"> из свежего коровьего молока, нежирный (не более 2,5% жирности), кислотность 65-1000Т. Безопасность: согласно гигиеническому нормативу N 2-III-4.9-01-2010, требования </w:t>
            </w:r>
            <w:r w:rsidRPr="00D62B14">
              <w:rPr>
                <w:rFonts w:ascii="GHEA Grapalat" w:hAnsi="GHEA Grapalat"/>
                <w:sz w:val="20"/>
              </w:rPr>
              <w:lastRenderedPageBreak/>
              <w:t>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4F7E54DF" w14:textId="77777777" w:rsidR="004F7E4F" w:rsidRPr="00D62B14" w:rsidRDefault="004F7E4F" w:rsidP="004F7E4F">
            <w:pPr>
              <w:jc w:val="center"/>
              <w:rPr>
                <w:rFonts w:ascii="GHEA Grapalat" w:hAnsi="GHEA Grapalat"/>
                <w:sz w:val="20"/>
                <w:szCs w:val="20"/>
              </w:rPr>
            </w:pPr>
            <w:r w:rsidRPr="00D62B14">
              <w:rPr>
                <w:rFonts w:ascii="GHEA Grapalat" w:hAnsi="GHEA Grapalat" w:cs="Arial"/>
                <w:sz w:val="20"/>
                <w:szCs w:val="20"/>
              </w:rPr>
              <w:lastRenderedPageBreak/>
              <w:t>кг</w:t>
            </w:r>
          </w:p>
        </w:tc>
        <w:tc>
          <w:tcPr>
            <w:tcW w:w="1559" w:type="dxa"/>
            <w:vAlign w:val="center"/>
          </w:tcPr>
          <w:p w14:paraId="3C8ACE52" w14:textId="77777777" w:rsidR="004F7E4F" w:rsidRPr="00D62B14" w:rsidRDefault="004F7E4F" w:rsidP="004F7E4F">
            <w:pPr>
              <w:jc w:val="center"/>
              <w:rPr>
                <w:rFonts w:ascii="GHEA Grapalat" w:hAnsi="GHEA Grapalat"/>
                <w:sz w:val="20"/>
                <w:szCs w:val="20"/>
              </w:rPr>
            </w:pPr>
          </w:p>
        </w:tc>
        <w:tc>
          <w:tcPr>
            <w:tcW w:w="1134" w:type="dxa"/>
            <w:vAlign w:val="center"/>
          </w:tcPr>
          <w:p w14:paraId="3419FB6D" w14:textId="77777777" w:rsidR="004F7E4F" w:rsidRPr="00D62B14" w:rsidRDefault="004F7E4F" w:rsidP="004F7E4F">
            <w:pPr>
              <w:jc w:val="center"/>
              <w:rPr>
                <w:rFonts w:ascii="GHEA Grapalat" w:hAnsi="GHEA Grapalat"/>
                <w:sz w:val="20"/>
                <w:szCs w:val="20"/>
              </w:rPr>
            </w:pPr>
          </w:p>
        </w:tc>
        <w:tc>
          <w:tcPr>
            <w:tcW w:w="850" w:type="dxa"/>
            <w:vAlign w:val="center"/>
          </w:tcPr>
          <w:p w14:paraId="63CF640E" w14:textId="6C36F650" w:rsidR="004F7E4F" w:rsidRPr="00D62B14" w:rsidRDefault="004F7E4F" w:rsidP="004F7E4F">
            <w:pPr>
              <w:jc w:val="center"/>
              <w:rPr>
                <w:rFonts w:ascii="GHEA Grapalat" w:hAnsi="GHEA Grapalat"/>
                <w:sz w:val="20"/>
                <w:szCs w:val="20"/>
              </w:rPr>
            </w:pPr>
            <w:r w:rsidRPr="00F92C3C">
              <w:rPr>
                <w:rFonts w:ascii="GHEA Grapalat" w:hAnsi="GHEA Grapalat" w:cs="Calibri"/>
                <w:color w:val="000000"/>
                <w:sz w:val="22"/>
                <w:szCs w:val="22"/>
              </w:rPr>
              <w:t>55</w:t>
            </w:r>
          </w:p>
        </w:tc>
        <w:tc>
          <w:tcPr>
            <w:tcW w:w="709" w:type="dxa"/>
            <w:vAlign w:val="center"/>
          </w:tcPr>
          <w:p w14:paraId="263E56A9" w14:textId="2EE894C1" w:rsidR="004F7E4F" w:rsidRDefault="004F7E4F" w:rsidP="004F7E4F">
            <w:pPr>
              <w:jc w:val="center"/>
            </w:pPr>
            <w:r>
              <w:rPr>
                <w:rFonts w:ascii="GHEA Grapalat" w:hAnsi="GHEA Grapalat" w:cs="Arial"/>
                <w:color w:val="222222"/>
                <w:sz w:val="18"/>
                <w:szCs w:val="18"/>
                <w:shd w:val="clear" w:color="auto" w:fill="FFFFFF"/>
                <w:lang w:val="hy-AM"/>
              </w:rPr>
              <w:t>Г. Гюмри Гарегин А 6/16</w:t>
            </w:r>
          </w:p>
        </w:tc>
        <w:tc>
          <w:tcPr>
            <w:tcW w:w="963" w:type="dxa"/>
            <w:vAlign w:val="center"/>
          </w:tcPr>
          <w:p w14:paraId="408F689D" w14:textId="77777777" w:rsidR="004F7E4F" w:rsidRPr="00E21EA7" w:rsidRDefault="004F7E4F" w:rsidP="004F7E4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8AD12FE" w14:textId="5A3116FA" w:rsidR="004F7E4F" w:rsidRPr="00E21EA7" w:rsidRDefault="004F7E4F" w:rsidP="004F7E4F">
            <w:pPr>
              <w:jc w:val="center"/>
              <w:rPr>
                <w:rFonts w:ascii="GHEA Grapalat" w:hAnsi="GHEA Grapalat"/>
                <w:sz w:val="20"/>
              </w:rPr>
            </w:pPr>
            <w:r w:rsidRPr="009C158B">
              <w:rPr>
                <w:rFonts w:ascii="GHEA Grapalat" w:hAnsi="GHEA Grapalat"/>
                <w:sz w:val="18"/>
                <w:szCs w:val="18"/>
                <w:lang w:val="hy-AM"/>
              </w:rPr>
              <w:t xml:space="preserve">После вступления договора в законную силу </w:t>
            </w:r>
            <w:r w:rsidRPr="009C158B">
              <w:rPr>
                <w:rFonts w:ascii="GHEA Grapalat" w:hAnsi="GHEA Grapalat"/>
                <w:sz w:val="18"/>
                <w:szCs w:val="18"/>
              </w:rPr>
              <w:t>25</w:t>
            </w:r>
            <w:r w:rsidRPr="009C158B">
              <w:rPr>
                <w:rFonts w:ascii="GHEA Grapalat" w:hAnsi="GHEA Grapalat"/>
                <w:sz w:val="18"/>
                <w:szCs w:val="18"/>
                <w:lang w:val="hy-AM"/>
              </w:rPr>
              <w:t>.</w:t>
            </w:r>
            <w:r w:rsidRPr="009C158B">
              <w:rPr>
                <w:rFonts w:ascii="GHEA Grapalat" w:hAnsi="GHEA Grapalat"/>
                <w:sz w:val="18"/>
                <w:szCs w:val="18"/>
              </w:rPr>
              <w:t>12</w:t>
            </w:r>
            <w:r w:rsidRPr="009C158B">
              <w:rPr>
                <w:rFonts w:ascii="GHEA Grapalat" w:hAnsi="GHEA Grapalat"/>
                <w:sz w:val="18"/>
                <w:szCs w:val="18"/>
                <w:lang w:val="hy-AM"/>
              </w:rPr>
              <w:t>.</w:t>
            </w:r>
            <w:r>
              <w:rPr>
                <w:rFonts w:ascii="GHEA Grapalat" w:hAnsi="GHEA Grapalat"/>
                <w:sz w:val="18"/>
                <w:szCs w:val="18"/>
                <w:lang w:val="hy-AM"/>
              </w:rPr>
              <w:t>2025</w:t>
            </w:r>
          </w:p>
        </w:tc>
      </w:tr>
      <w:tr w:rsidR="004F7E4F" w:rsidRPr="00B138F3" w14:paraId="5D8B44E1" w14:textId="77777777" w:rsidTr="00FE1C7A">
        <w:trPr>
          <w:trHeight w:val="246"/>
          <w:jc w:val="center"/>
        </w:trPr>
        <w:tc>
          <w:tcPr>
            <w:tcW w:w="1242" w:type="dxa"/>
            <w:vAlign w:val="center"/>
          </w:tcPr>
          <w:p w14:paraId="63C63CAC" w14:textId="211F9365" w:rsidR="004F7E4F" w:rsidRPr="00E20EA4" w:rsidRDefault="004F7E4F" w:rsidP="004F7E4F">
            <w:pPr>
              <w:widowControl w:val="0"/>
              <w:jc w:val="center"/>
              <w:rPr>
                <w:rFonts w:ascii="GHEA Grapalat" w:hAnsi="GHEA Grapalat"/>
                <w:sz w:val="16"/>
                <w:szCs w:val="16"/>
                <w:lang w:val="en-US"/>
              </w:rPr>
            </w:pPr>
            <w:r>
              <w:rPr>
                <w:rFonts w:ascii="GHEA Grapalat" w:hAnsi="GHEA Grapalat"/>
                <w:sz w:val="16"/>
                <w:szCs w:val="16"/>
                <w:lang w:val="en-US"/>
              </w:rPr>
              <w:t>19</w:t>
            </w:r>
          </w:p>
        </w:tc>
        <w:tc>
          <w:tcPr>
            <w:tcW w:w="2715" w:type="dxa"/>
            <w:vAlign w:val="center"/>
          </w:tcPr>
          <w:p w14:paraId="47128CC5" w14:textId="7EB85DAB" w:rsidR="004F7E4F" w:rsidRPr="00D62B14" w:rsidRDefault="004F7E4F" w:rsidP="004F7E4F">
            <w:pPr>
              <w:jc w:val="center"/>
              <w:rPr>
                <w:rFonts w:ascii="GHEA Grapalat" w:hAnsi="GHEA Grapalat" w:cs="Arial"/>
                <w:color w:val="000000"/>
                <w:sz w:val="20"/>
                <w:szCs w:val="20"/>
                <w:lang w:val="en-US"/>
              </w:rPr>
            </w:pPr>
            <w:r w:rsidRPr="00031158">
              <w:rPr>
                <w:rFonts w:ascii="GHEA Grapalat" w:hAnsi="GHEA Grapalat" w:cs="Calibri"/>
                <w:sz w:val="20"/>
                <w:szCs w:val="20"/>
              </w:rPr>
              <w:t>15871256</w:t>
            </w:r>
          </w:p>
        </w:tc>
        <w:tc>
          <w:tcPr>
            <w:tcW w:w="1559" w:type="dxa"/>
            <w:vAlign w:val="center"/>
          </w:tcPr>
          <w:p w14:paraId="2DAF3CD5" w14:textId="7ACE1221" w:rsidR="004F7E4F" w:rsidRPr="00D62B14" w:rsidRDefault="004F7E4F" w:rsidP="004F7E4F">
            <w:pPr>
              <w:jc w:val="center"/>
              <w:rPr>
                <w:rFonts w:ascii="GHEA Grapalat" w:hAnsi="GHEA Grapalat"/>
                <w:sz w:val="20"/>
                <w:szCs w:val="20"/>
              </w:rPr>
            </w:pPr>
            <w:r>
              <w:rPr>
                <w:rFonts w:ascii="GHEA Grapalat" w:hAnsi="GHEA Grapalat"/>
                <w:sz w:val="20"/>
                <w:szCs w:val="20"/>
              </w:rPr>
              <w:t>Красный молотый перец</w:t>
            </w:r>
          </w:p>
        </w:tc>
        <w:tc>
          <w:tcPr>
            <w:tcW w:w="1187" w:type="dxa"/>
            <w:vAlign w:val="center"/>
          </w:tcPr>
          <w:p w14:paraId="36BD73FF" w14:textId="41384E0E" w:rsidR="004F7E4F" w:rsidRPr="00D62B14" w:rsidRDefault="004F7E4F" w:rsidP="004F7E4F">
            <w:pPr>
              <w:jc w:val="center"/>
              <w:rPr>
                <w:rFonts w:ascii="GHEA Grapalat" w:hAnsi="GHEA Grapalat"/>
                <w:sz w:val="20"/>
              </w:rPr>
            </w:pPr>
          </w:p>
        </w:tc>
        <w:tc>
          <w:tcPr>
            <w:tcW w:w="2205" w:type="dxa"/>
            <w:vAlign w:val="center"/>
          </w:tcPr>
          <w:p w14:paraId="1D17D575" w14:textId="639A7BF3" w:rsidR="004F7E4F" w:rsidRPr="0089238C" w:rsidRDefault="004F7E4F" w:rsidP="004F7E4F">
            <w:pPr>
              <w:spacing w:line="256" w:lineRule="auto"/>
              <w:jc w:val="center"/>
              <w:rPr>
                <w:rFonts w:ascii="GHEA Grapalat" w:hAnsi="GHEA Grapalat"/>
                <w:sz w:val="20"/>
                <w:szCs w:val="20"/>
                <w:lang w:val="hy-AM"/>
              </w:rPr>
            </w:pPr>
            <w:r w:rsidRPr="0089238C">
              <w:rPr>
                <w:rFonts w:ascii="GHEA Grapalat" w:hAnsi="GHEA Grapalat"/>
                <w:sz w:val="20"/>
                <w:szCs w:val="20"/>
                <w:lang w:val="hy-AM"/>
              </w:rPr>
              <w:t>Молотая красная паприка, традиционный сладкий красный цвет с классическим вкусом сладкого перца и насыщенным ярким цветом.</w:t>
            </w:r>
          </w:p>
        </w:tc>
        <w:tc>
          <w:tcPr>
            <w:tcW w:w="1085" w:type="dxa"/>
            <w:vAlign w:val="center"/>
          </w:tcPr>
          <w:p w14:paraId="3664987C" w14:textId="77777777" w:rsidR="004F7E4F" w:rsidRPr="00D62B14" w:rsidRDefault="004F7E4F" w:rsidP="004F7E4F">
            <w:pPr>
              <w:jc w:val="center"/>
              <w:rPr>
                <w:rFonts w:ascii="GHEA Grapalat" w:hAnsi="GHEA Grapalat" w:cs="Calibri"/>
                <w:sz w:val="20"/>
                <w:szCs w:val="20"/>
              </w:rPr>
            </w:pPr>
            <w:r w:rsidRPr="00D62B14">
              <w:rPr>
                <w:rFonts w:ascii="GHEA Grapalat" w:hAnsi="GHEA Grapalat" w:cs="Arial"/>
                <w:sz w:val="20"/>
                <w:szCs w:val="20"/>
              </w:rPr>
              <w:t>кг</w:t>
            </w:r>
          </w:p>
        </w:tc>
        <w:tc>
          <w:tcPr>
            <w:tcW w:w="1559" w:type="dxa"/>
            <w:vAlign w:val="center"/>
          </w:tcPr>
          <w:p w14:paraId="4C3AA29D" w14:textId="77777777" w:rsidR="004F7E4F" w:rsidRPr="00D62B14" w:rsidRDefault="004F7E4F" w:rsidP="004F7E4F">
            <w:pPr>
              <w:jc w:val="center"/>
              <w:rPr>
                <w:rFonts w:ascii="GHEA Grapalat" w:hAnsi="GHEA Grapalat"/>
                <w:sz w:val="20"/>
                <w:szCs w:val="20"/>
              </w:rPr>
            </w:pPr>
          </w:p>
        </w:tc>
        <w:tc>
          <w:tcPr>
            <w:tcW w:w="1134" w:type="dxa"/>
            <w:vAlign w:val="center"/>
          </w:tcPr>
          <w:p w14:paraId="007D4B83" w14:textId="77777777" w:rsidR="004F7E4F" w:rsidRPr="00D62B14" w:rsidRDefault="004F7E4F" w:rsidP="004F7E4F">
            <w:pPr>
              <w:jc w:val="center"/>
              <w:rPr>
                <w:rFonts w:ascii="GHEA Grapalat" w:hAnsi="GHEA Grapalat"/>
                <w:sz w:val="20"/>
                <w:szCs w:val="20"/>
              </w:rPr>
            </w:pPr>
          </w:p>
        </w:tc>
        <w:tc>
          <w:tcPr>
            <w:tcW w:w="850" w:type="dxa"/>
            <w:vAlign w:val="center"/>
          </w:tcPr>
          <w:p w14:paraId="61C69856" w14:textId="3D55D343" w:rsidR="004F7E4F" w:rsidRPr="00D62B14" w:rsidRDefault="004F7E4F" w:rsidP="004F7E4F">
            <w:pPr>
              <w:jc w:val="center"/>
              <w:rPr>
                <w:rFonts w:ascii="GHEA Grapalat" w:hAnsi="GHEA Grapalat" w:cs="Calibri"/>
                <w:color w:val="000000"/>
                <w:sz w:val="20"/>
                <w:szCs w:val="20"/>
              </w:rPr>
            </w:pPr>
            <w:r w:rsidRPr="00F92C3C">
              <w:rPr>
                <w:rFonts w:ascii="GHEA Grapalat" w:hAnsi="GHEA Grapalat" w:cs="Calibri"/>
                <w:color w:val="000000"/>
                <w:sz w:val="22"/>
                <w:szCs w:val="22"/>
              </w:rPr>
              <w:t>2</w:t>
            </w:r>
          </w:p>
        </w:tc>
        <w:tc>
          <w:tcPr>
            <w:tcW w:w="709" w:type="dxa"/>
            <w:vAlign w:val="center"/>
          </w:tcPr>
          <w:p w14:paraId="1ACEFA7B" w14:textId="2228CB11" w:rsidR="004F7E4F" w:rsidRPr="00D62B14" w:rsidRDefault="004F7E4F" w:rsidP="004F7E4F">
            <w:pPr>
              <w:jc w:val="center"/>
              <w:rPr>
                <w:rFonts w:ascii="GHEA Grapalat" w:hAnsi="GHEA Grapalat"/>
              </w:rPr>
            </w:pPr>
            <w:r w:rsidRPr="00D62B14">
              <w:rPr>
                <w:rFonts w:ascii="GHEA Grapalat" w:hAnsi="GHEA Grapalat" w:cs="Arial"/>
                <w:color w:val="222222"/>
                <w:sz w:val="18"/>
                <w:szCs w:val="18"/>
                <w:shd w:val="clear" w:color="auto" w:fill="FFFFFF"/>
                <w:lang w:val="hy-AM"/>
              </w:rPr>
              <w:t xml:space="preserve">Г. Гюмри </w:t>
            </w:r>
            <w:r>
              <w:rPr>
                <w:rFonts w:ascii="GHEA Grapalat" w:hAnsi="GHEA Grapalat" w:cs="Arial"/>
                <w:color w:val="222222"/>
                <w:sz w:val="18"/>
                <w:szCs w:val="18"/>
                <w:shd w:val="clear" w:color="auto" w:fill="FFFFFF"/>
                <w:lang w:val="hy-AM"/>
              </w:rPr>
              <w:t>Гарегин А 6/16</w:t>
            </w:r>
            <w:r w:rsidRPr="00D62B14">
              <w:rPr>
                <w:rFonts w:ascii="GHEA Grapalat" w:hAnsi="GHEA Grapalat" w:cs="Arial"/>
                <w:color w:val="222222"/>
                <w:sz w:val="18"/>
                <w:szCs w:val="18"/>
                <w:shd w:val="clear" w:color="auto" w:fill="FFFFFF"/>
                <w:lang w:val="hy-AM"/>
              </w:rPr>
              <w:t xml:space="preserve">  </w:t>
            </w:r>
          </w:p>
        </w:tc>
        <w:tc>
          <w:tcPr>
            <w:tcW w:w="963" w:type="dxa"/>
            <w:vAlign w:val="center"/>
          </w:tcPr>
          <w:p w14:paraId="116BFA75" w14:textId="77777777" w:rsidR="004F7E4F" w:rsidRPr="00D62B14" w:rsidRDefault="004F7E4F" w:rsidP="004F7E4F">
            <w:pPr>
              <w:jc w:val="center"/>
              <w:rPr>
                <w:rFonts w:ascii="GHEA Grapalat" w:hAnsi="GHEA Grapalat"/>
                <w:sz w:val="20"/>
              </w:rPr>
            </w:pPr>
            <w:r w:rsidRPr="00D62B14">
              <w:rPr>
                <w:rFonts w:ascii="GHEA Grapalat" w:hAnsi="GHEA Grapalat" w:cs="Calibri"/>
                <w:color w:val="000000"/>
                <w:sz w:val="18"/>
                <w:szCs w:val="18"/>
                <w:lang w:val="hy-AM"/>
              </w:rPr>
              <w:t>По требованию клиента</w:t>
            </w:r>
          </w:p>
        </w:tc>
        <w:tc>
          <w:tcPr>
            <w:tcW w:w="1142" w:type="dxa"/>
            <w:vAlign w:val="center"/>
          </w:tcPr>
          <w:p w14:paraId="76740FB3" w14:textId="4E2CAFCB" w:rsidR="004F7E4F" w:rsidRPr="00D62B14" w:rsidRDefault="004F7E4F" w:rsidP="004F7E4F">
            <w:pPr>
              <w:jc w:val="center"/>
              <w:rPr>
                <w:rFonts w:ascii="GHEA Grapalat" w:hAnsi="GHEA Grapalat"/>
                <w:sz w:val="20"/>
              </w:rPr>
            </w:pPr>
            <w:r w:rsidRPr="00D62B14">
              <w:rPr>
                <w:rFonts w:ascii="GHEA Grapalat" w:hAnsi="GHEA Grapalat"/>
                <w:sz w:val="18"/>
                <w:szCs w:val="18"/>
                <w:lang w:val="hy-AM"/>
              </w:rPr>
              <w:t xml:space="preserve">После вступления договора в законную силу </w:t>
            </w:r>
            <w:r w:rsidRPr="00D62B14">
              <w:rPr>
                <w:rFonts w:ascii="GHEA Grapalat" w:hAnsi="GHEA Grapalat"/>
                <w:sz w:val="18"/>
                <w:szCs w:val="18"/>
              </w:rPr>
              <w:t>25</w:t>
            </w:r>
            <w:r w:rsidRPr="00D62B14">
              <w:rPr>
                <w:rFonts w:ascii="GHEA Grapalat" w:hAnsi="GHEA Grapalat"/>
                <w:sz w:val="18"/>
                <w:szCs w:val="18"/>
                <w:lang w:val="hy-AM"/>
              </w:rPr>
              <w:t>.</w:t>
            </w:r>
            <w:r w:rsidRPr="00D62B14">
              <w:rPr>
                <w:rFonts w:ascii="GHEA Grapalat" w:hAnsi="GHEA Grapalat"/>
                <w:sz w:val="18"/>
                <w:szCs w:val="18"/>
              </w:rPr>
              <w:t>12</w:t>
            </w:r>
            <w:r w:rsidRPr="00D62B14">
              <w:rPr>
                <w:rFonts w:ascii="GHEA Grapalat" w:hAnsi="GHEA Grapalat"/>
                <w:sz w:val="18"/>
                <w:szCs w:val="18"/>
                <w:lang w:val="hy-AM"/>
              </w:rPr>
              <w:t>.202</w:t>
            </w:r>
            <w:r w:rsidRPr="00D62B14">
              <w:rPr>
                <w:rFonts w:ascii="GHEA Grapalat" w:hAnsi="GHEA Grapalat"/>
                <w:sz w:val="18"/>
                <w:szCs w:val="18"/>
              </w:rPr>
              <w:t>5</w:t>
            </w:r>
          </w:p>
        </w:tc>
      </w:tr>
    </w:tbl>
    <w:p w14:paraId="42DE5982"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FE1C7A">
        <w:trPr>
          <w:trHeight w:val="747"/>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1694E42D"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4F7E4F">
              <w:rPr>
                <w:rFonts w:ascii="GHEA Grapalat" w:hAnsi="GHEA Grapalat"/>
                <w:sz w:val="16"/>
                <w:szCs w:val="16"/>
                <w:lang w:val="hy-AM"/>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14:paraId="01612742" w14:textId="77777777" w:rsidTr="00FE1C7A">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F7E4F" w:rsidRPr="00B138F3" w14:paraId="17DBFD26" w14:textId="77777777" w:rsidTr="004F7E4F">
        <w:trPr>
          <w:trHeight w:val="404"/>
          <w:jc w:val="center"/>
        </w:trPr>
        <w:tc>
          <w:tcPr>
            <w:tcW w:w="1679" w:type="dxa"/>
            <w:vAlign w:val="center"/>
          </w:tcPr>
          <w:p w14:paraId="072BC2FB" w14:textId="06B09BF3"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p>
        </w:tc>
        <w:tc>
          <w:tcPr>
            <w:tcW w:w="1999" w:type="dxa"/>
            <w:vAlign w:val="center"/>
          </w:tcPr>
          <w:p w14:paraId="34E3CCE9" w14:textId="65D4E7CC"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15872400</w:t>
            </w:r>
          </w:p>
        </w:tc>
        <w:tc>
          <w:tcPr>
            <w:tcW w:w="1938" w:type="dxa"/>
          </w:tcPr>
          <w:p w14:paraId="2238CEB1" w14:textId="42304872" w:rsidR="004F7E4F" w:rsidRPr="004030EC" w:rsidRDefault="004F7E4F" w:rsidP="004F7E4F">
            <w:pPr>
              <w:rPr>
                <w:rFonts w:ascii="GHEA Grapalat" w:hAnsi="GHEA Grapalat"/>
                <w:sz w:val="20"/>
                <w:szCs w:val="20"/>
              </w:rPr>
            </w:pPr>
            <w:r w:rsidRPr="003B2C9C">
              <w:rPr>
                <w:rFonts w:ascii="GHEA Grapalat" w:hAnsi="GHEA Grapalat"/>
                <w:sz w:val="20"/>
                <w:szCs w:val="20"/>
              </w:rPr>
              <w:t>Соль</w:t>
            </w:r>
          </w:p>
        </w:tc>
        <w:tc>
          <w:tcPr>
            <w:tcW w:w="936" w:type="dxa"/>
            <w:vAlign w:val="center"/>
          </w:tcPr>
          <w:p w14:paraId="785E156E" w14:textId="25A6535B"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4C691D33" w14:textId="78D884CD"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779215E6" w14:textId="256B95E6"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3A5F19BB" w14:textId="2B6261E9"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6D6AFA77" w14:textId="7852FAD0"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3C1797C6"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0265A2C"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0A5E429F"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5D2E9252" w14:textId="226CEF3B" w:rsidR="004F7E4F" w:rsidRDefault="004F7E4F" w:rsidP="004F7E4F">
            <w:pPr>
              <w:widowControl w:val="0"/>
              <w:jc w:val="center"/>
              <w:rPr>
                <w:rFonts w:ascii="GHEA Grapalat" w:hAnsi="GHEA Grapalat" w:cs="Arial"/>
                <w:sz w:val="16"/>
                <w:szCs w:val="16"/>
              </w:rPr>
            </w:pPr>
          </w:p>
        </w:tc>
        <w:tc>
          <w:tcPr>
            <w:tcW w:w="842" w:type="dxa"/>
            <w:vAlign w:val="center"/>
          </w:tcPr>
          <w:p w14:paraId="5EB03558" w14:textId="4822730A" w:rsidR="004F7E4F" w:rsidRDefault="004F7E4F" w:rsidP="004F7E4F">
            <w:pPr>
              <w:widowControl w:val="0"/>
              <w:jc w:val="center"/>
              <w:rPr>
                <w:rFonts w:ascii="GHEA Grapalat" w:hAnsi="GHEA Grapalat" w:cs="Arial"/>
                <w:sz w:val="16"/>
                <w:szCs w:val="16"/>
              </w:rPr>
            </w:pPr>
          </w:p>
        </w:tc>
        <w:tc>
          <w:tcPr>
            <w:tcW w:w="938" w:type="dxa"/>
            <w:vAlign w:val="center"/>
          </w:tcPr>
          <w:p w14:paraId="28FB5DD7" w14:textId="6CA420D8" w:rsidR="004F7E4F" w:rsidRDefault="004F7E4F" w:rsidP="004F7E4F">
            <w:pPr>
              <w:widowControl w:val="0"/>
              <w:jc w:val="center"/>
              <w:rPr>
                <w:rFonts w:ascii="GHEA Grapalat" w:hAnsi="GHEA Grapalat" w:cs="Arial"/>
                <w:sz w:val="16"/>
                <w:szCs w:val="16"/>
              </w:rPr>
            </w:pPr>
          </w:p>
        </w:tc>
        <w:tc>
          <w:tcPr>
            <w:tcW w:w="845" w:type="dxa"/>
            <w:vAlign w:val="center"/>
          </w:tcPr>
          <w:p w14:paraId="4E4BD806" w14:textId="6F8CF2FB" w:rsidR="004F7E4F" w:rsidRDefault="004F7E4F" w:rsidP="004F7E4F">
            <w:pPr>
              <w:widowControl w:val="0"/>
              <w:jc w:val="center"/>
              <w:rPr>
                <w:rFonts w:ascii="GHEA Grapalat" w:hAnsi="GHEA Grapalat" w:cs="Arial"/>
                <w:sz w:val="16"/>
                <w:szCs w:val="16"/>
              </w:rPr>
            </w:pPr>
          </w:p>
        </w:tc>
        <w:tc>
          <w:tcPr>
            <w:tcW w:w="773" w:type="dxa"/>
            <w:vAlign w:val="center"/>
          </w:tcPr>
          <w:p w14:paraId="4EAB2CA1" w14:textId="2EFBD6ED" w:rsidR="004F7E4F" w:rsidRPr="00595067" w:rsidRDefault="004F7E4F" w:rsidP="004F7E4F">
            <w:pPr>
              <w:widowControl w:val="0"/>
              <w:jc w:val="center"/>
              <w:rPr>
                <w:rFonts w:ascii="GHEA Grapalat" w:hAnsi="GHEA Grapalat"/>
                <w:b/>
                <w:sz w:val="16"/>
                <w:szCs w:val="16"/>
                <w:lang w:val="hy-AM"/>
              </w:rPr>
            </w:pPr>
            <w:r w:rsidRPr="009778A4">
              <w:rPr>
                <w:rFonts w:ascii="GHEA Grapalat" w:hAnsi="GHEA Grapalat"/>
                <w:sz w:val="18"/>
                <w:szCs w:val="18"/>
              </w:rPr>
              <w:t>100%</w:t>
            </w:r>
          </w:p>
        </w:tc>
      </w:tr>
      <w:tr w:rsidR="004F7E4F" w:rsidRPr="00B138F3" w14:paraId="6EAF12A5" w14:textId="77777777" w:rsidTr="004F7E4F">
        <w:trPr>
          <w:trHeight w:val="404"/>
          <w:jc w:val="center"/>
        </w:trPr>
        <w:tc>
          <w:tcPr>
            <w:tcW w:w="1679" w:type="dxa"/>
            <w:vAlign w:val="center"/>
          </w:tcPr>
          <w:p w14:paraId="6D8B5A6B" w14:textId="1797F0E3"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2</w:t>
            </w:r>
          </w:p>
        </w:tc>
        <w:tc>
          <w:tcPr>
            <w:tcW w:w="1999" w:type="dxa"/>
            <w:vAlign w:val="center"/>
          </w:tcPr>
          <w:p w14:paraId="16189CE1" w14:textId="6B0891DB"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15421100</w:t>
            </w:r>
          </w:p>
        </w:tc>
        <w:tc>
          <w:tcPr>
            <w:tcW w:w="1938" w:type="dxa"/>
          </w:tcPr>
          <w:p w14:paraId="49472DB1" w14:textId="3C0AE414" w:rsidR="004F7E4F" w:rsidRPr="004030EC" w:rsidRDefault="004F7E4F" w:rsidP="004F7E4F">
            <w:pPr>
              <w:rPr>
                <w:rFonts w:ascii="GHEA Grapalat" w:hAnsi="GHEA Grapalat"/>
                <w:sz w:val="20"/>
                <w:szCs w:val="20"/>
              </w:rPr>
            </w:pPr>
            <w:r w:rsidRPr="003B2C9C">
              <w:rPr>
                <w:rFonts w:ascii="GHEA Grapalat" w:hAnsi="GHEA Grapalat"/>
                <w:sz w:val="20"/>
                <w:szCs w:val="20"/>
              </w:rPr>
              <w:t>Масло подсолнечное рафинированное (фильтрованное)</w:t>
            </w:r>
          </w:p>
        </w:tc>
        <w:tc>
          <w:tcPr>
            <w:tcW w:w="936" w:type="dxa"/>
            <w:vAlign w:val="center"/>
          </w:tcPr>
          <w:p w14:paraId="4AB0C3DB" w14:textId="0E70FF18"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7A567941" w14:textId="1FF6E9A7"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6276A481" w14:textId="5E6E6C68"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7C91C64C" w14:textId="4D41A939"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7F713EDA" w14:textId="6B05C892"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36852B1B"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2DD372AB"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23E2C504"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4DACFB73" w14:textId="57EC7336" w:rsidR="004F7E4F" w:rsidRDefault="004F7E4F" w:rsidP="004F7E4F">
            <w:pPr>
              <w:widowControl w:val="0"/>
              <w:jc w:val="center"/>
              <w:rPr>
                <w:rFonts w:ascii="GHEA Grapalat" w:hAnsi="GHEA Grapalat" w:cs="Arial"/>
                <w:sz w:val="16"/>
                <w:szCs w:val="16"/>
              </w:rPr>
            </w:pPr>
          </w:p>
        </w:tc>
        <w:tc>
          <w:tcPr>
            <w:tcW w:w="842" w:type="dxa"/>
            <w:vAlign w:val="center"/>
          </w:tcPr>
          <w:p w14:paraId="0037522F" w14:textId="250CC74B" w:rsidR="004F7E4F" w:rsidRDefault="004F7E4F" w:rsidP="004F7E4F">
            <w:pPr>
              <w:widowControl w:val="0"/>
              <w:jc w:val="center"/>
              <w:rPr>
                <w:rFonts w:ascii="GHEA Grapalat" w:hAnsi="GHEA Grapalat" w:cs="Arial"/>
                <w:sz w:val="16"/>
                <w:szCs w:val="16"/>
              </w:rPr>
            </w:pPr>
          </w:p>
        </w:tc>
        <w:tc>
          <w:tcPr>
            <w:tcW w:w="938" w:type="dxa"/>
            <w:vAlign w:val="center"/>
          </w:tcPr>
          <w:p w14:paraId="65587BA9" w14:textId="76465891" w:rsidR="004F7E4F" w:rsidRDefault="004F7E4F" w:rsidP="004F7E4F">
            <w:pPr>
              <w:widowControl w:val="0"/>
              <w:jc w:val="center"/>
              <w:rPr>
                <w:rFonts w:ascii="GHEA Grapalat" w:hAnsi="GHEA Grapalat" w:cs="Arial"/>
                <w:sz w:val="16"/>
                <w:szCs w:val="16"/>
              </w:rPr>
            </w:pPr>
          </w:p>
        </w:tc>
        <w:tc>
          <w:tcPr>
            <w:tcW w:w="845" w:type="dxa"/>
            <w:vAlign w:val="center"/>
          </w:tcPr>
          <w:p w14:paraId="0E8CF125" w14:textId="03C0A818" w:rsidR="004F7E4F" w:rsidRDefault="004F7E4F" w:rsidP="004F7E4F">
            <w:pPr>
              <w:widowControl w:val="0"/>
              <w:jc w:val="center"/>
              <w:rPr>
                <w:rFonts w:ascii="GHEA Grapalat" w:hAnsi="GHEA Grapalat" w:cs="Arial"/>
                <w:sz w:val="16"/>
                <w:szCs w:val="16"/>
              </w:rPr>
            </w:pPr>
          </w:p>
        </w:tc>
        <w:tc>
          <w:tcPr>
            <w:tcW w:w="773" w:type="dxa"/>
            <w:vAlign w:val="center"/>
          </w:tcPr>
          <w:p w14:paraId="500BC5C6" w14:textId="5F776C26" w:rsidR="004F7E4F" w:rsidRDefault="004F7E4F" w:rsidP="004F7E4F">
            <w:pPr>
              <w:jc w:val="center"/>
            </w:pPr>
            <w:r w:rsidRPr="009778A4">
              <w:rPr>
                <w:rFonts w:ascii="GHEA Grapalat" w:hAnsi="GHEA Grapalat"/>
                <w:sz w:val="18"/>
                <w:szCs w:val="18"/>
              </w:rPr>
              <w:t>100%</w:t>
            </w:r>
          </w:p>
        </w:tc>
      </w:tr>
      <w:tr w:rsidR="004F7E4F" w:rsidRPr="00B138F3" w14:paraId="77D28A2D" w14:textId="77777777" w:rsidTr="004F7E4F">
        <w:trPr>
          <w:trHeight w:val="404"/>
          <w:jc w:val="center"/>
        </w:trPr>
        <w:tc>
          <w:tcPr>
            <w:tcW w:w="1679" w:type="dxa"/>
            <w:vAlign w:val="center"/>
          </w:tcPr>
          <w:p w14:paraId="4D6B3C5A" w14:textId="7C852A11"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3</w:t>
            </w:r>
          </w:p>
        </w:tc>
        <w:tc>
          <w:tcPr>
            <w:tcW w:w="1999" w:type="dxa"/>
            <w:vAlign w:val="center"/>
          </w:tcPr>
          <w:p w14:paraId="25F71EA4" w14:textId="51CFE547" w:rsidR="004F7E4F" w:rsidRPr="00B3789B" w:rsidRDefault="004F7E4F" w:rsidP="004F7E4F">
            <w:pPr>
              <w:jc w:val="center"/>
              <w:rPr>
                <w:rFonts w:ascii="GHEA Grapalat" w:hAnsi="GHEA Grapalat"/>
                <w:sz w:val="20"/>
                <w:szCs w:val="20"/>
              </w:rPr>
            </w:pPr>
            <w:r w:rsidRPr="00031158">
              <w:rPr>
                <w:rFonts w:ascii="GHEA Grapalat" w:hAnsi="GHEA Grapalat" w:cs="Calibri"/>
                <w:sz w:val="20"/>
                <w:szCs w:val="20"/>
              </w:rPr>
              <w:t>03211300</w:t>
            </w:r>
          </w:p>
        </w:tc>
        <w:tc>
          <w:tcPr>
            <w:tcW w:w="1938" w:type="dxa"/>
          </w:tcPr>
          <w:p w14:paraId="145F3A2B" w14:textId="13F2819B" w:rsidR="004F7E4F" w:rsidRPr="004030EC" w:rsidRDefault="004F7E4F" w:rsidP="004F7E4F">
            <w:pPr>
              <w:rPr>
                <w:rFonts w:ascii="GHEA Grapalat" w:hAnsi="GHEA Grapalat"/>
                <w:sz w:val="20"/>
                <w:szCs w:val="20"/>
              </w:rPr>
            </w:pPr>
            <w:r w:rsidRPr="003B2C9C">
              <w:rPr>
                <w:rFonts w:ascii="GHEA Grapalat" w:hAnsi="GHEA Grapalat"/>
                <w:sz w:val="20"/>
                <w:szCs w:val="20"/>
              </w:rPr>
              <w:t>Рис</w:t>
            </w:r>
          </w:p>
        </w:tc>
        <w:tc>
          <w:tcPr>
            <w:tcW w:w="936" w:type="dxa"/>
            <w:vAlign w:val="center"/>
          </w:tcPr>
          <w:p w14:paraId="24474D21" w14:textId="037CCEB1"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5E66A5BB" w14:textId="66120A74"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22F0E05C" w14:textId="5D280025"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0DDBF2B5" w14:textId="629A7CE2"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49FAAF98" w14:textId="5BB5C417"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312F29A5"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95D6718"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0F4900DA"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7EB26BDB" w14:textId="673085F6" w:rsidR="004F7E4F" w:rsidRDefault="004F7E4F" w:rsidP="004F7E4F">
            <w:pPr>
              <w:widowControl w:val="0"/>
              <w:jc w:val="center"/>
              <w:rPr>
                <w:rFonts w:ascii="GHEA Grapalat" w:hAnsi="GHEA Grapalat" w:cs="Arial"/>
                <w:sz w:val="16"/>
                <w:szCs w:val="16"/>
              </w:rPr>
            </w:pPr>
          </w:p>
        </w:tc>
        <w:tc>
          <w:tcPr>
            <w:tcW w:w="842" w:type="dxa"/>
            <w:vAlign w:val="center"/>
          </w:tcPr>
          <w:p w14:paraId="1DE0A766" w14:textId="4B9025E1" w:rsidR="004F7E4F" w:rsidRDefault="004F7E4F" w:rsidP="004F7E4F">
            <w:pPr>
              <w:widowControl w:val="0"/>
              <w:jc w:val="center"/>
              <w:rPr>
                <w:rFonts w:ascii="GHEA Grapalat" w:hAnsi="GHEA Grapalat" w:cs="Arial"/>
                <w:sz w:val="16"/>
                <w:szCs w:val="16"/>
              </w:rPr>
            </w:pPr>
          </w:p>
        </w:tc>
        <w:tc>
          <w:tcPr>
            <w:tcW w:w="938" w:type="dxa"/>
            <w:vAlign w:val="center"/>
          </w:tcPr>
          <w:p w14:paraId="4E82AAD4" w14:textId="7409F7B6" w:rsidR="004F7E4F" w:rsidRDefault="004F7E4F" w:rsidP="004F7E4F">
            <w:pPr>
              <w:widowControl w:val="0"/>
              <w:jc w:val="center"/>
              <w:rPr>
                <w:rFonts w:ascii="GHEA Grapalat" w:hAnsi="GHEA Grapalat" w:cs="Arial"/>
                <w:sz w:val="16"/>
                <w:szCs w:val="16"/>
              </w:rPr>
            </w:pPr>
          </w:p>
        </w:tc>
        <w:tc>
          <w:tcPr>
            <w:tcW w:w="845" w:type="dxa"/>
            <w:vAlign w:val="center"/>
          </w:tcPr>
          <w:p w14:paraId="05E05864" w14:textId="3D70EC31" w:rsidR="004F7E4F" w:rsidRDefault="004F7E4F" w:rsidP="004F7E4F">
            <w:pPr>
              <w:widowControl w:val="0"/>
              <w:jc w:val="center"/>
              <w:rPr>
                <w:rFonts w:ascii="GHEA Grapalat" w:hAnsi="GHEA Grapalat" w:cs="Arial"/>
                <w:sz w:val="16"/>
                <w:szCs w:val="16"/>
              </w:rPr>
            </w:pPr>
          </w:p>
        </w:tc>
        <w:tc>
          <w:tcPr>
            <w:tcW w:w="773" w:type="dxa"/>
            <w:vAlign w:val="center"/>
          </w:tcPr>
          <w:p w14:paraId="0AABB1D9" w14:textId="1E285AF6" w:rsidR="004F7E4F" w:rsidRDefault="004F7E4F" w:rsidP="004F7E4F">
            <w:pPr>
              <w:jc w:val="center"/>
            </w:pPr>
            <w:r w:rsidRPr="009778A4">
              <w:rPr>
                <w:rFonts w:ascii="GHEA Grapalat" w:hAnsi="GHEA Grapalat"/>
                <w:sz w:val="18"/>
                <w:szCs w:val="18"/>
              </w:rPr>
              <w:t>100%</w:t>
            </w:r>
          </w:p>
        </w:tc>
      </w:tr>
      <w:tr w:rsidR="004F7E4F" w:rsidRPr="00B138F3" w14:paraId="2EE6B960" w14:textId="77777777" w:rsidTr="004F7E4F">
        <w:trPr>
          <w:trHeight w:val="404"/>
          <w:jc w:val="center"/>
        </w:trPr>
        <w:tc>
          <w:tcPr>
            <w:tcW w:w="1679" w:type="dxa"/>
            <w:vAlign w:val="center"/>
          </w:tcPr>
          <w:p w14:paraId="630BD0F7" w14:textId="13105302"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4</w:t>
            </w:r>
          </w:p>
        </w:tc>
        <w:tc>
          <w:tcPr>
            <w:tcW w:w="1999" w:type="dxa"/>
            <w:vAlign w:val="center"/>
          </w:tcPr>
          <w:p w14:paraId="575C6DDE" w14:textId="049556DC"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03221110</w:t>
            </w:r>
          </w:p>
        </w:tc>
        <w:tc>
          <w:tcPr>
            <w:tcW w:w="1938" w:type="dxa"/>
          </w:tcPr>
          <w:p w14:paraId="0FEFCB32" w14:textId="3F57C3B1" w:rsidR="004F7E4F" w:rsidRPr="004030EC" w:rsidRDefault="004F7E4F" w:rsidP="004F7E4F">
            <w:pPr>
              <w:rPr>
                <w:rFonts w:ascii="GHEA Grapalat" w:hAnsi="GHEA Grapalat"/>
                <w:sz w:val="20"/>
                <w:szCs w:val="20"/>
              </w:rPr>
            </w:pPr>
            <w:r w:rsidRPr="003B2C9C">
              <w:rPr>
                <w:rFonts w:ascii="GHEA Grapalat" w:hAnsi="GHEA Grapalat"/>
                <w:sz w:val="20"/>
                <w:szCs w:val="20"/>
              </w:rPr>
              <w:t>Морковь</w:t>
            </w:r>
          </w:p>
        </w:tc>
        <w:tc>
          <w:tcPr>
            <w:tcW w:w="936" w:type="dxa"/>
            <w:vAlign w:val="center"/>
          </w:tcPr>
          <w:p w14:paraId="7D530611" w14:textId="0D3662EA"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751CB043" w14:textId="7A7D72C9"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68A2DE5E" w14:textId="39A989AC"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4B39A8DE" w14:textId="381360AE"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7E103BFD" w14:textId="5A70BAD7"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4FDA55F7"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0620C4B8"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32276E1B"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2DB7E28B" w14:textId="31BCBCD2" w:rsidR="004F7E4F" w:rsidRDefault="004F7E4F" w:rsidP="004F7E4F">
            <w:pPr>
              <w:widowControl w:val="0"/>
              <w:jc w:val="center"/>
              <w:rPr>
                <w:rFonts w:ascii="GHEA Grapalat" w:hAnsi="GHEA Grapalat" w:cs="Arial"/>
                <w:sz w:val="16"/>
                <w:szCs w:val="16"/>
              </w:rPr>
            </w:pPr>
          </w:p>
        </w:tc>
        <w:tc>
          <w:tcPr>
            <w:tcW w:w="842" w:type="dxa"/>
            <w:vAlign w:val="center"/>
          </w:tcPr>
          <w:p w14:paraId="027AB515" w14:textId="30A4A1A7" w:rsidR="004F7E4F" w:rsidRDefault="004F7E4F" w:rsidP="004F7E4F">
            <w:pPr>
              <w:widowControl w:val="0"/>
              <w:jc w:val="center"/>
              <w:rPr>
                <w:rFonts w:ascii="GHEA Grapalat" w:hAnsi="GHEA Grapalat" w:cs="Arial"/>
                <w:sz w:val="16"/>
                <w:szCs w:val="16"/>
              </w:rPr>
            </w:pPr>
          </w:p>
        </w:tc>
        <w:tc>
          <w:tcPr>
            <w:tcW w:w="938" w:type="dxa"/>
            <w:vAlign w:val="center"/>
          </w:tcPr>
          <w:p w14:paraId="38819E27" w14:textId="36DA4395" w:rsidR="004F7E4F" w:rsidRDefault="004F7E4F" w:rsidP="004F7E4F">
            <w:pPr>
              <w:widowControl w:val="0"/>
              <w:jc w:val="center"/>
              <w:rPr>
                <w:rFonts w:ascii="GHEA Grapalat" w:hAnsi="GHEA Grapalat" w:cs="Arial"/>
                <w:sz w:val="16"/>
                <w:szCs w:val="16"/>
              </w:rPr>
            </w:pPr>
          </w:p>
        </w:tc>
        <w:tc>
          <w:tcPr>
            <w:tcW w:w="845" w:type="dxa"/>
            <w:vAlign w:val="center"/>
          </w:tcPr>
          <w:p w14:paraId="5F9D087F" w14:textId="6E5F82A5" w:rsidR="004F7E4F" w:rsidRDefault="004F7E4F" w:rsidP="004F7E4F">
            <w:pPr>
              <w:widowControl w:val="0"/>
              <w:jc w:val="center"/>
              <w:rPr>
                <w:rFonts w:ascii="GHEA Grapalat" w:hAnsi="GHEA Grapalat" w:cs="Arial"/>
                <w:sz w:val="16"/>
                <w:szCs w:val="16"/>
              </w:rPr>
            </w:pPr>
          </w:p>
        </w:tc>
        <w:tc>
          <w:tcPr>
            <w:tcW w:w="773" w:type="dxa"/>
            <w:vAlign w:val="center"/>
          </w:tcPr>
          <w:p w14:paraId="265BE82C" w14:textId="3680390F" w:rsidR="004F7E4F" w:rsidRDefault="004F7E4F" w:rsidP="004F7E4F">
            <w:pPr>
              <w:jc w:val="center"/>
            </w:pPr>
            <w:r w:rsidRPr="009778A4">
              <w:rPr>
                <w:rFonts w:ascii="GHEA Grapalat" w:hAnsi="GHEA Grapalat"/>
                <w:sz w:val="18"/>
                <w:szCs w:val="18"/>
              </w:rPr>
              <w:t>100%</w:t>
            </w:r>
          </w:p>
        </w:tc>
      </w:tr>
      <w:tr w:rsidR="004F7E4F" w:rsidRPr="00B138F3" w14:paraId="1C8608F6" w14:textId="77777777" w:rsidTr="004F7E4F">
        <w:trPr>
          <w:trHeight w:val="404"/>
          <w:jc w:val="center"/>
        </w:trPr>
        <w:tc>
          <w:tcPr>
            <w:tcW w:w="1679" w:type="dxa"/>
            <w:vAlign w:val="center"/>
          </w:tcPr>
          <w:p w14:paraId="64626619" w14:textId="4F7DF22A"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5</w:t>
            </w:r>
          </w:p>
        </w:tc>
        <w:tc>
          <w:tcPr>
            <w:tcW w:w="1999" w:type="dxa"/>
            <w:vAlign w:val="center"/>
          </w:tcPr>
          <w:p w14:paraId="2DF3BF33" w14:textId="47B989DF"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15331151</w:t>
            </w:r>
          </w:p>
        </w:tc>
        <w:tc>
          <w:tcPr>
            <w:tcW w:w="1938" w:type="dxa"/>
          </w:tcPr>
          <w:p w14:paraId="7AFAD380" w14:textId="51C7910C" w:rsidR="004F7E4F" w:rsidRPr="004030EC" w:rsidRDefault="004F7E4F" w:rsidP="004F7E4F">
            <w:pPr>
              <w:rPr>
                <w:rFonts w:ascii="GHEA Grapalat" w:hAnsi="GHEA Grapalat"/>
                <w:sz w:val="20"/>
                <w:szCs w:val="20"/>
              </w:rPr>
            </w:pPr>
            <w:r w:rsidRPr="003B2C9C">
              <w:rPr>
                <w:rFonts w:ascii="GHEA Grapalat" w:hAnsi="GHEA Grapalat"/>
                <w:sz w:val="20"/>
                <w:szCs w:val="20"/>
              </w:rPr>
              <w:t>Фасоль целая</w:t>
            </w:r>
          </w:p>
        </w:tc>
        <w:tc>
          <w:tcPr>
            <w:tcW w:w="936" w:type="dxa"/>
            <w:vAlign w:val="center"/>
          </w:tcPr>
          <w:p w14:paraId="0390DCC0" w14:textId="7019BE07"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67715FFB" w14:textId="269BFA9F"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037BFCCD" w14:textId="48EA64C7"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469DE511" w14:textId="6328F6EA"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3269978A" w14:textId="359559EE"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17E76539"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2322F840"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0F9A801A"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3531188C" w14:textId="3DA7E105" w:rsidR="004F7E4F" w:rsidRDefault="004F7E4F" w:rsidP="004F7E4F">
            <w:pPr>
              <w:widowControl w:val="0"/>
              <w:jc w:val="center"/>
              <w:rPr>
                <w:rFonts w:ascii="GHEA Grapalat" w:hAnsi="GHEA Grapalat" w:cs="Arial"/>
                <w:sz w:val="16"/>
                <w:szCs w:val="16"/>
              </w:rPr>
            </w:pPr>
          </w:p>
        </w:tc>
        <w:tc>
          <w:tcPr>
            <w:tcW w:w="842" w:type="dxa"/>
            <w:vAlign w:val="center"/>
          </w:tcPr>
          <w:p w14:paraId="3787880E" w14:textId="6C704352" w:rsidR="004F7E4F" w:rsidRDefault="004F7E4F" w:rsidP="004F7E4F">
            <w:pPr>
              <w:widowControl w:val="0"/>
              <w:jc w:val="center"/>
              <w:rPr>
                <w:rFonts w:ascii="GHEA Grapalat" w:hAnsi="GHEA Grapalat" w:cs="Arial"/>
                <w:sz w:val="16"/>
                <w:szCs w:val="16"/>
              </w:rPr>
            </w:pPr>
          </w:p>
        </w:tc>
        <w:tc>
          <w:tcPr>
            <w:tcW w:w="938" w:type="dxa"/>
            <w:vAlign w:val="center"/>
          </w:tcPr>
          <w:p w14:paraId="657B48B7" w14:textId="29D39E12" w:rsidR="004F7E4F" w:rsidRDefault="004F7E4F" w:rsidP="004F7E4F">
            <w:pPr>
              <w:widowControl w:val="0"/>
              <w:jc w:val="center"/>
              <w:rPr>
                <w:rFonts w:ascii="GHEA Grapalat" w:hAnsi="GHEA Grapalat" w:cs="Arial"/>
                <w:sz w:val="16"/>
                <w:szCs w:val="16"/>
              </w:rPr>
            </w:pPr>
          </w:p>
        </w:tc>
        <w:tc>
          <w:tcPr>
            <w:tcW w:w="845" w:type="dxa"/>
            <w:vAlign w:val="center"/>
          </w:tcPr>
          <w:p w14:paraId="45A18732" w14:textId="3663E6FD" w:rsidR="004F7E4F" w:rsidRDefault="004F7E4F" w:rsidP="004F7E4F">
            <w:pPr>
              <w:widowControl w:val="0"/>
              <w:jc w:val="center"/>
              <w:rPr>
                <w:rFonts w:ascii="GHEA Grapalat" w:hAnsi="GHEA Grapalat" w:cs="Arial"/>
                <w:sz w:val="16"/>
                <w:szCs w:val="16"/>
              </w:rPr>
            </w:pPr>
          </w:p>
        </w:tc>
        <w:tc>
          <w:tcPr>
            <w:tcW w:w="773" w:type="dxa"/>
            <w:vAlign w:val="center"/>
          </w:tcPr>
          <w:p w14:paraId="60CC6686" w14:textId="15CF98A8" w:rsidR="004F7E4F" w:rsidRDefault="004F7E4F" w:rsidP="004F7E4F">
            <w:pPr>
              <w:jc w:val="center"/>
            </w:pPr>
            <w:r w:rsidRPr="009778A4">
              <w:rPr>
                <w:rFonts w:ascii="GHEA Grapalat" w:hAnsi="GHEA Grapalat"/>
                <w:sz w:val="18"/>
                <w:szCs w:val="18"/>
              </w:rPr>
              <w:t>100%</w:t>
            </w:r>
          </w:p>
        </w:tc>
      </w:tr>
      <w:tr w:rsidR="004F7E4F" w:rsidRPr="00B138F3" w14:paraId="48D14CE7" w14:textId="77777777" w:rsidTr="004F7E4F">
        <w:trPr>
          <w:trHeight w:val="404"/>
          <w:jc w:val="center"/>
        </w:trPr>
        <w:tc>
          <w:tcPr>
            <w:tcW w:w="1679" w:type="dxa"/>
            <w:vAlign w:val="center"/>
          </w:tcPr>
          <w:p w14:paraId="5D127685" w14:textId="218821E1"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6</w:t>
            </w:r>
          </w:p>
        </w:tc>
        <w:tc>
          <w:tcPr>
            <w:tcW w:w="1999" w:type="dxa"/>
            <w:vAlign w:val="center"/>
          </w:tcPr>
          <w:p w14:paraId="2859AC27" w14:textId="59F44CBB"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03222128</w:t>
            </w:r>
          </w:p>
        </w:tc>
        <w:tc>
          <w:tcPr>
            <w:tcW w:w="1938" w:type="dxa"/>
          </w:tcPr>
          <w:p w14:paraId="132E13DC" w14:textId="56B19E3C" w:rsidR="004F7E4F" w:rsidRPr="004030EC" w:rsidRDefault="004F7E4F" w:rsidP="004F7E4F">
            <w:pPr>
              <w:rPr>
                <w:rFonts w:ascii="GHEA Grapalat" w:hAnsi="GHEA Grapalat"/>
                <w:sz w:val="20"/>
                <w:szCs w:val="20"/>
              </w:rPr>
            </w:pPr>
            <w:r w:rsidRPr="003B2C9C">
              <w:rPr>
                <w:rFonts w:ascii="GHEA Grapalat" w:hAnsi="GHEA Grapalat"/>
                <w:sz w:val="20"/>
                <w:szCs w:val="20"/>
              </w:rPr>
              <w:t>Яблоко</w:t>
            </w:r>
          </w:p>
        </w:tc>
        <w:tc>
          <w:tcPr>
            <w:tcW w:w="936" w:type="dxa"/>
            <w:vAlign w:val="center"/>
          </w:tcPr>
          <w:p w14:paraId="69BCA188" w14:textId="582020AC"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048DCA9B" w14:textId="639256CD"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4EA25AE0" w14:textId="0018DB08"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4585108D" w14:textId="54976C3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1CD8CE83" w14:textId="5020520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44773089"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2B8DD369"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7AF41C3D"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01EC39BD" w14:textId="02F8A7CD" w:rsidR="004F7E4F" w:rsidRDefault="004F7E4F" w:rsidP="004F7E4F">
            <w:pPr>
              <w:widowControl w:val="0"/>
              <w:jc w:val="center"/>
              <w:rPr>
                <w:rFonts w:ascii="GHEA Grapalat" w:hAnsi="GHEA Grapalat" w:cs="Arial"/>
                <w:sz w:val="16"/>
                <w:szCs w:val="16"/>
              </w:rPr>
            </w:pPr>
          </w:p>
        </w:tc>
        <w:tc>
          <w:tcPr>
            <w:tcW w:w="842" w:type="dxa"/>
            <w:vAlign w:val="center"/>
          </w:tcPr>
          <w:p w14:paraId="5E6FB896" w14:textId="184A063E" w:rsidR="004F7E4F" w:rsidRDefault="004F7E4F" w:rsidP="004F7E4F">
            <w:pPr>
              <w:widowControl w:val="0"/>
              <w:jc w:val="center"/>
              <w:rPr>
                <w:rFonts w:ascii="GHEA Grapalat" w:hAnsi="GHEA Grapalat" w:cs="Arial"/>
                <w:sz w:val="16"/>
                <w:szCs w:val="16"/>
              </w:rPr>
            </w:pPr>
          </w:p>
        </w:tc>
        <w:tc>
          <w:tcPr>
            <w:tcW w:w="938" w:type="dxa"/>
            <w:vAlign w:val="center"/>
          </w:tcPr>
          <w:p w14:paraId="7F0943C8" w14:textId="6ADE36CA" w:rsidR="004F7E4F" w:rsidRDefault="004F7E4F" w:rsidP="004F7E4F">
            <w:pPr>
              <w:widowControl w:val="0"/>
              <w:jc w:val="center"/>
              <w:rPr>
                <w:rFonts w:ascii="GHEA Grapalat" w:hAnsi="GHEA Grapalat" w:cs="Arial"/>
                <w:sz w:val="16"/>
                <w:szCs w:val="16"/>
              </w:rPr>
            </w:pPr>
          </w:p>
        </w:tc>
        <w:tc>
          <w:tcPr>
            <w:tcW w:w="845" w:type="dxa"/>
            <w:vAlign w:val="center"/>
          </w:tcPr>
          <w:p w14:paraId="217A5914" w14:textId="69E8D20D" w:rsidR="004F7E4F" w:rsidRDefault="004F7E4F" w:rsidP="004F7E4F">
            <w:pPr>
              <w:widowControl w:val="0"/>
              <w:jc w:val="center"/>
              <w:rPr>
                <w:rFonts w:ascii="GHEA Grapalat" w:hAnsi="GHEA Grapalat" w:cs="Arial"/>
                <w:sz w:val="16"/>
                <w:szCs w:val="16"/>
              </w:rPr>
            </w:pPr>
          </w:p>
        </w:tc>
        <w:tc>
          <w:tcPr>
            <w:tcW w:w="773" w:type="dxa"/>
            <w:vAlign w:val="center"/>
          </w:tcPr>
          <w:p w14:paraId="6DB80CD6" w14:textId="5C45111A" w:rsidR="004F7E4F" w:rsidRDefault="004F7E4F" w:rsidP="004F7E4F">
            <w:pPr>
              <w:jc w:val="center"/>
            </w:pPr>
            <w:r w:rsidRPr="009778A4">
              <w:rPr>
                <w:rFonts w:ascii="GHEA Grapalat" w:hAnsi="GHEA Grapalat"/>
                <w:sz w:val="18"/>
                <w:szCs w:val="18"/>
              </w:rPr>
              <w:t>100%</w:t>
            </w:r>
          </w:p>
        </w:tc>
      </w:tr>
      <w:tr w:rsidR="004F7E4F" w:rsidRPr="00B138F3" w14:paraId="125126B9" w14:textId="77777777" w:rsidTr="004F7E4F">
        <w:trPr>
          <w:trHeight w:val="404"/>
          <w:jc w:val="center"/>
        </w:trPr>
        <w:tc>
          <w:tcPr>
            <w:tcW w:w="1679" w:type="dxa"/>
            <w:vAlign w:val="center"/>
          </w:tcPr>
          <w:p w14:paraId="208007C5" w14:textId="12AFDCCE"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7</w:t>
            </w:r>
          </w:p>
        </w:tc>
        <w:tc>
          <w:tcPr>
            <w:tcW w:w="1999" w:type="dxa"/>
            <w:vAlign w:val="center"/>
          </w:tcPr>
          <w:p w14:paraId="6AB6DFD7" w14:textId="3B1A6BD4"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03221410</w:t>
            </w:r>
          </w:p>
        </w:tc>
        <w:tc>
          <w:tcPr>
            <w:tcW w:w="1938" w:type="dxa"/>
          </w:tcPr>
          <w:p w14:paraId="04B61BB1" w14:textId="443EF1B7" w:rsidR="004F7E4F" w:rsidRPr="004030EC" w:rsidRDefault="004F7E4F" w:rsidP="004F7E4F">
            <w:pPr>
              <w:rPr>
                <w:rFonts w:ascii="GHEA Grapalat" w:hAnsi="GHEA Grapalat"/>
                <w:sz w:val="20"/>
                <w:szCs w:val="20"/>
              </w:rPr>
            </w:pPr>
            <w:r w:rsidRPr="003B2C9C">
              <w:rPr>
                <w:rFonts w:ascii="GHEA Grapalat" w:hAnsi="GHEA Grapalat"/>
                <w:sz w:val="20"/>
                <w:szCs w:val="20"/>
              </w:rPr>
              <w:t>Капуста</w:t>
            </w:r>
          </w:p>
        </w:tc>
        <w:tc>
          <w:tcPr>
            <w:tcW w:w="936" w:type="dxa"/>
            <w:vAlign w:val="center"/>
          </w:tcPr>
          <w:p w14:paraId="59510DF2" w14:textId="60ADF7F9"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1590E30B" w14:textId="0D0EEA05"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7262E693" w14:textId="10347E23"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57347D7A" w14:textId="48D7C0A8"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13BE96B4" w14:textId="1806D2D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11A821A7"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A1FC839"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30513AA1"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3742F926" w14:textId="58D415FD" w:rsidR="004F7E4F" w:rsidRDefault="004F7E4F" w:rsidP="004F7E4F">
            <w:pPr>
              <w:widowControl w:val="0"/>
              <w:jc w:val="center"/>
              <w:rPr>
                <w:rFonts w:ascii="GHEA Grapalat" w:hAnsi="GHEA Grapalat" w:cs="Arial"/>
                <w:sz w:val="16"/>
                <w:szCs w:val="16"/>
              </w:rPr>
            </w:pPr>
          </w:p>
        </w:tc>
        <w:tc>
          <w:tcPr>
            <w:tcW w:w="842" w:type="dxa"/>
            <w:vAlign w:val="center"/>
          </w:tcPr>
          <w:p w14:paraId="1F5CE54C" w14:textId="5B5C8378" w:rsidR="004F7E4F" w:rsidRDefault="004F7E4F" w:rsidP="004F7E4F">
            <w:pPr>
              <w:widowControl w:val="0"/>
              <w:jc w:val="center"/>
              <w:rPr>
                <w:rFonts w:ascii="GHEA Grapalat" w:hAnsi="GHEA Grapalat" w:cs="Arial"/>
                <w:sz w:val="16"/>
                <w:szCs w:val="16"/>
              </w:rPr>
            </w:pPr>
          </w:p>
        </w:tc>
        <w:tc>
          <w:tcPr>
            <w:tcW w:w="938" w:type="dxa"/>
            <w:vAlign w:val="center"/>
          </w:tcPr>
          <w:p w14:paraId="49D55AD1" w14:textId="072C7667" w:rsidR="004F7E4F" w:rsidRDefault="004F7E4F" w:rsidP="004F7E4F">
            <w:pPr>
              <w:widowControl w:val="0"/>
              <w:jc w:val="center"/>
              <w:rPr>
                <w:rFonts w:ascii="GHEA Grapalat" w:hAnsi="GHEA Grapalat" w:cs="Arial"/>
                <w:sz w:val="16"/>
                <w:szCs w:val="16"/>
              </w:rPr>
            </w:pPr>
          </w:p>
        </w:tc>
        <w:tc>
          <w:tcPr>
            <w:tcW w:w="845" w:type="dxa"/>
            <w:vAlign w:val="center"/>
          </w:tcPr>
          <w:p w14:paraId="1909E556" w14:textId="4FC6FECC" w:rsidR="004F7E4F" w:rsidRDefault="004F7E4F" w:rsidP="004F7E4F">
            <w:pPr>
              <w:widowControl w:val="0"/>
              <w:jc w:val="center"/>
              <w:rPr>
                <w:rFonts w:ascii="GHEA Grapalat" w:hAnsi="GHEA Grapalat" w:cs="Arial"/>
                <w:sz w:val="16"/>
                <w:szCs w:val="16"/>
              </w:rPr>
            </w:pPr>
          </w:p>
        </w:tc>
        <w:tc>
          <w:tcPr>
            <w:tcW w:w="773" w:type="dxa"/>
            <w:vAlign w:val="center"/>
          </w:tcPr>
          <w:p w14:paraId="2BAFCCD1" w14:textId="78E4BCBC" w:rsidR="004F7E4F" w:rsidRDefault="004F7E4F" w:rsidP="004F7E4F">
            <w:pPr>
              <w:jc w:val="center"/>
            </w:pPr>
            <w:r w:rsidRPr="009778A4">
              <w:rPr>
                <w:rFonts w:ascii="GHEA Grapalat" w:hAnsi="GHEA Grapalat"/>
                <w:sz w:val="18"/>
                <w:szCs w:val="18"/>
              </w:rPr>
              <w:t>100%</w:t>
            </w:r>
          </w:p>
        </w:tc>
      </w:tr>
      <w:tr w:rsidR="004F7E4F" w:rsidRPr="00B138F3" w14:paraId="13C22955" w14:textId="77777777" w:rsidTr="004F7E4F">
        <w:trPr>
          <w:trHeight w:val="404"/>
          <w:jc w:val="center"/>
        </w:trPr>
        <w:tc>
          <w:tcPr>
            <w:tcW w:w="1679" w:type="dxa"/>
            <w:vAlign w:val="center"/>
          </w:tcPr>
          <w:p w14:paraId="4E4754E8" w14:textId="041394F4"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8</w:t>
            </w:r>
          </w:p>
        </w:tc>
        <w:tc>
          <w:tcPr>
            <w:tcW w:w="1999" w:type="dxa"/>
            <w:vAlign w:val="center"/>
          </w:tcPr>
          <w:p w14:paraId="21912FFC" w14:textId="53CE37AF" w:rsidR="004F7E4F" w:rsidRPr="00B3789B" w:rsidRDefault="004F7E4F" w:rsidP="004F7E4F">
            <w:pPr>
              <w:jc w:val="center"/>
              <w:rPr>
                <w:rFonts w:ascii="GHEA Grapalat" w:hAnsi="GHEA Grapalat"/>
                <w:sz w:val="20"/>
                <w:szCs w:val="20"/>
              </w:rPr>
            </w:pPr>
            <w:r w:rsidRPr="00031158">
              <w:rPr>
                <w:rFonts w:ascii="GHEA Grapalat" w:hAnsi="GHEA Grapalat" w:cs="Calibri"/>
                <w:sz w:val="20"/>
                <w:szCs w:val="20"/>
              </w:rPr>
              <w:t>03221100</w:t>
            </w:r>
          </w:p>
        </w:tc>
        <w:tc>
          <w:tcPr>
            <w:tcW w:w="1938" w:type="dxa"/>
          </w:tcPr>
          <w:p w14:paraId="59EA9902" w14:textId="505CB81D" w:rsidR="004F7E4F" w:rsidRPr="004030EC" w:rsidRDefault="004F7E4F" w:rsidP="004F7E4F">
            <w:pPr>
              <w:rPr>
                <w:rFonts w:ascii="GHEA Grapalat" w:hAnsi="GHEA Grapalat"/>
                <w:sz w:val="20"/>
                <w:szCs w:val="20"/>
              </w:rPr>
            </w:pPr>
            <w:r w:rsidRPr="003B2C9C">
              <w:rPr>
                <w:rFonts w:ascii="GHEA Grapalat" w:hAnsi="GHEA Grapalat"/>
                <w:sz w:val="20"/>
                <w:szCs w:val="20"/>
              </w:rPr>
              <w:t>Говядина</w:t>
            </w:r>
          </w:p>
        </w:tc>
        <w:tc>
          <w:tcPr>
            <w:tcW w:w="936" w:type="dxa"/>
            <w:vAlign w:val="center"/>
          </w:tcPr>
          <w:p w14:paraId="17FCBFFD" w14:textId="7A296264"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565E13B7" w14:textId="20B09E53"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72274645" w14:textId="32B6A3B4"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67BFA965" w14:textId="23B30A28"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3ED269EC" w14:textId="26996B3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29366198"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264ADC69"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20F679F8"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2AB1E00F" w14:textId="66B3BA4E" w:rsidR="004F7E4F" w:rsidRDefault="004F7E4F" w:rsidP="004F7E4F">
            <w:pPr>
              <w:widowControl w:val="0"/>
              <w:jc w:val="center"/>
              <w:rPr>
                <w:rFonts w:ascii="GHEA Grapalat" w:hAnsi="GHEA Grapalat" w:cs="Arial"/>
                <w:sz w:val="16"/>
                <w:szCs w:val="16"/>
              </w:rPr>
            </w:pPr>
          </w:p>
        </w:tc>
        <w:tc>
          <w:tcPr>
            <w:tcW w:w="842" w:type="dxa"/>
            <w:vAlign w:val="center"/>
          </w:tcPr>
          <w:p w14:paraId="04ED6570" w14:textId="17FF368D" w:rsidR="004F7E4F" w:rsidRDefault="004F7E4F" w:rsidP="004F7E4F">
            <w:pPr>
              <w:widowControl w:val="0"/>
              <w:jc w:val="center"/>
              <w:rPr>
                <w:rFonts w:ascii="GHEA Grapalat" w:hAnsi="GHEA Grapalat" w:cs="Arial"/>
                <w:sz w:val="16"/>
                <w:szCs w:val="16"/>
              </w:rPr>
            </w:pPr>
          </w:p>
        </w:tc>
        <w:tc>
          <w:tcPr>
            <w:tcW w:w="938" w:type="dxa"/>
            <w:vAlign w:val="center"/>
          </w:tcPr>
          <w:p w14:paraId="22591FD4" w14:textId="34DC8E7F" w:rsidR="004F7E4F" w:rsidRDefault="004F7E4F" w:rsidP="004F7E4F">
            <w:pPr>
              <w:widowControl w:val="0"/>
              <w:jc w:val="center"/>
              <w:rPr>
                <w:rFonts w:ascii="GHEA Grapalat" w:hAnsi="GHEA Grapalat" w:cs="Arial"/>
                <w:sz w:val="16"/>
                <w:szCs w:val="16"/>
              </w:rPr>
            </w:pPr>
          </w:p>
        </w:tc>
        <w:tc>
          <w:tcPr>
            <w:tcW w:w="845" w:type="dxa"/>
            <w:vAlign w:val="center"/>
          </w:tcPr>
          <w:p w14:paraId="5026CCF3" w14:textId="0C537EB9" w:rsidR="004F7E4F" w:rsidRDefault="004F7E4F" w:rsidP="004F7E4F">
            <w:pPr>
              <w:widowControl w:val="0"/>
              <w:jc w:val="center"/>
              <w:rPr>
                <w:rFonts w:ascii="GHEA Grapalat" w:hAnsi="GHEA Grapalat" w:cs="Arial"/>
                <w:sz w:val="16"/>
                <w:szCs w:val="16"/>
              </w:rPr>
            </w:pPr>
          </w:p>
        </w:tc>
        <w:tc>
          <w:tcPr>
            <w:tcW w:w="773" w:type="dxa"/>
            <w:vAlign w:val="center"/>
          </w:tcPr>
          <w:p w14:paraId="7B91644F" w14:textId="4D388C52" w:rsidR="004F7E4F" w:rsidRDefault="004F7E4F" w:rsidP="004F7E4F">
            <w:pPr>
              <w:jc w:val="center"/>
            </w:pPr>
            <w:r w:rsidRPr="009778A4">
              <w:rPr>
                <w:rFonts w:ascii="GHEA Grapalat" w:hAnsi="GHEA Grapalat"/>
                <w:sz w:val="18"/>
                <w:szCs w:val="18"/>
              </w:rPr>
              <w:t>100%</w:t>
            </w:r>
          </w:p>
        </w:tc>
      </w:tr>
      <w:tr w:rsidR="004F7E4F" w:rsidRPr="00B138F3" w14:paraId="6E074189" w14:textId="77777777" w:rsidTr="004F7E4F">
        <w:trPr>
          <w:trHeight w:val="404"/>
          <w:jc w:val="center"/>
        </w:trPr>
        <w:tc>
          <w:tcPr>
            <w:tcW w:w="1679" w:type="dxa"/>
            <w:vAlign w:val="center"/>
          </w:tcPr>
          <w:p w14:paraId="1AB85475" w14:textId="5B24212F"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lastRenderedPageBreak/>
              <w:t>9</w:t>
            </w:r>
          </w:p>
        </w:tc>
        <w:tc>
          <w:tcPr>
            <w:tcW w:w="1999" w:type="dxa"/>
            <w:vAlign w:val="center"/>
          </w:tcPr>
          <w:p w14:paraId="2C8CD749" w14:textId="5A23447D"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15311100</w:t>
            </w:r>
          </w:p>
        </w:tc>
        <w:tc>
          <w:tcPr>
            <w:tcW w:w="1938" w:type="dxa"/>
          </w:tcPr>
          <w:p w14:paraId="322BC9A3" w14:textId="54AF7C6C" w:rsidR="004F7E4F" w:rsidRPr="004030EC" w:rsidRDefault="004F7E4F" w:rsidP="004F7E4F">
            <w:pPr>
              <w:rPr>
                <w:rFonts w:ascii="GHEA Grapalat" w:hAnsi="GHEA Grapalat"/>
                <w:sz w:val="20"/>
                <w:szCs w:val="20"/>
              </w:rPr>
            </w:pPr>
            <w:r w:rsidRPr="003B2C9C">
              <w:rPr>
                <w:rFonts w:ascii="GHEA Grapalat" w:hAnsi="GHEA Grapalat"/>
                <w:sz w:val="20"/>
                <w:szCs w:val="20"/>
              </w:rPr>
              <w:t>Картофель</w:t>
            </w:r>
          </w:p>
        </w:tc>
        <w:tc>
          <w:tcPr>
            <w:tcW w:w="936" w:type="dxa"/>
            <w:vAlign w:val="center"/>
          </w:tcPr>
          <w:p w14:paraId="54E33BF1" w14:textId="0D6C15CF"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2C7F8290" w14:textId="068D6EE2"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32C0AB60" w14:textId="7AE38EEB"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247B4C48" w14:textId="06EEBDC4"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292A27CC" w14:textId="0FF2CD5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51457515"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0A97467"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2FE38217"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46026AC5" w14:textId="70BD355C" w:rsidR="004F7E4F" w:rsidRDefault="004F7E4F" w:rsidP="004F7E4F">
            <w:pPr>
              <w:widowControl w:val="0"/>
              <w:jc w:val="center"/>
              <w:rPr>
                <w:rFonts w:ascii="GHEA Grapalat" w:hAnsi="GHEA Grapalat" w:cs="Arial"/>
                <w:sz w:val="16"/>
                <w:szCs w:val="16"/>
              </w:rPr>
            </w:pPr>
          </w:p>
        </w:tc>
        <w:tc>
          <w:tcPr>
            <w:tcW w:w="842" w:type="dxa"/>
            <w:vAlign w:val="center"/>
          </w:tcPr>
          <w:p w14:paraId="65C6ED2B" w14:textId="25B4FCB1" w:rsidR="004F7E4F" w:rsidRDefault="004F7E4F" w:rsidP="004F7E4F">
            <w:pPr>
              <w:widowControl w:val="0"/>
              <w:jc w:val="center"/>
              <w:rPr>
                <w:rFonts w:ascii="GHEA Grapalat" w:hAnsi="GHEA Grapalat" w:cs="Arial"/>
                <w:sz w:val="16"/>
                <w:szCs w:val="16"/>
              </w:rPr>
            </w:pPr>
          </w:p>
        </w:tc>
        <w:tc>
          <w:tcPr>
            <w:tcW w:w="938" w:type="dxa"/>
            <w:vAlign w:val="center"/>
          </w:tcPr>
          <w:p w14:paraId="1B857027" w14:textId="2B4EC5EE" w:rsidR="004F7E4F" w:rsidRDefault="004F7E4F" w:rsidP="004F7E4F">
            <w:pPr>
              <w:widowControl w:val="0"/>
              <w:jc w:val="center"/>
              <w:rPr>
                <w:rFonts w:ascii="GHEA Grapalat" w:hAnsi="GHEA Grapalat" w:cs="Arial"/>
                <w:sz w:val="16"/>
                <w:szCs w:val="16"/>
              </w:rPr>
            </w:pPr>
          </w:p>
        </w:tc>
        <w:tc>
          <w:tcPr>
            <w:tcW w:w="845" w:type="dxa"/>
            <w:vAlign w:val="center"/>
          </w:tcPr>
          <w:p w14:paraId="692C405D" w14:textId="080BF4B6" w:rsidR="004F7E4F" w:rsidRDefault="004F7E4F" w:rsidP="004F7E4F">
            <w:pPr>
              <w:widowControl w:val="0"/>
              <w:jc w:val="center"/>
              <w:rPr>
                <w:rFonts w:ascii="GHEA Grapalat" w:hAnsi="GHEA Grapalat" w:cs="Arial"/>
                <w:sz w:val="16"/>
                <w:szCs w:val="16"/>
              </w:rPr>
            </w:pPr>
          </w:p>
        </w:tc>
        <w:tc>
          <w:tcPr>
            <w:tcW w:w="773" w:type="dxa"/>
            <w:vAlign w:val="center"/>
          </w:tcPr>
          <w:p w14:paraId="61AE1277" w14:textId="16D830E5" w:rsidR="004F7E4F" w:rsidRDefault="004F7E4F" w:rsidP="004F7E4F">
            <w:pPr>
              <w:jc w:val="center"/>
            </w:pPr>
            <w:r w:rsidRPr="009778A4">
              <w:rPr>
                <w:rFonts w:ascii="GHEA Grapalat" w:hAnsi="GHEA Grapalat"/>
                <w:sz w:val="18"/>
                <w:szCs w:val="18"/>
              </w:rPr>
              <w:t>100%</w:t>
            </w:r>
          </w:p>
        </w:tc>
      </w:tr>
      <w:tr w:rsidR="004F7E4F" w:rsidRPr="00B138F3" w14:paraId="220D1104" w14:textId="77777777" w:rsidTr="004F7E4F">
        <w:trPr>
          <w:trHeight w:val="404"/>
          <w:jc w:val="center"/>
        </w:trPr>
        <w:tc>
          <w:tcPr>
            <w:tcW w:w="1679" w:type="dxa"/>
            <w:vAlign w:val="center"/>
          </w:tcPr>
          <w:p w14:paraId="276A0A99" w14:textId="7245F2A2"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en-US"/>
              </w:rPr>
              <w:t>10</w:t>
            </w:r>
          </w:p>
        </w:tc>
        <w:tc>
          <w:tcPr>
            <w:tcW w:w="1999" w:type="dxa"/>
            <w:vAlign w:val="center"/>
          </w:tcPr>
          <w:p w14:paraId="2A2563BA" w14:textId="32131C98"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15112150</w:t>
            </w:r>
          </w:p>
        </w:tc>
        <w:tc>
          <w:tcPr>
            <w:tcW w:w="1938" w:type="dxa"/>
          </w:tcPr>
          <w:p w14:paraId="776FAFBB" w14:textId="55EFB86F" w:rsidR="004F7E4F" w:rsidRPr="004030EC" w:rsidRDefault="004F7E4F" w:rsidP="004F7E4F">
            <w:pPr>
              <w:rPr>
                <w:rFonts w:ascii="GHEA Grapalat" w:hAnsi="GHEA Grapalat"/>
                <w:sz w:val="20"/>
                <w:szCs w:val="20"/>
              </w:rPr>
            </w:pPr>
            <w:r w:rsidRPr="003B2C9C">
              <w:rPr>
                <w:rFonts w:ascii="GHEA Grapalat" w:hAnsi="GHEA Grapalat"/>
                <w:sz w:val="20"/>
                <w:szCs w:val="20"/>
              </w:rPr>
              <w:t>Куриная грудка</w:t>
            </w:r>
          </w:p>
        </w:tc>
        <w:tc>
          <w:tcPr>
            <w:tcW w:w="936" w:type="dxa"/>
            <w:vAlign w:val="center"/>
          </w:tcPr>
          <w:p w14:paraId="12B59EFC" w14:textId="7ED885E6"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5CA0DB5F" w14:textId="5395B80C"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220CC3B3" w14:textId="31C288F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5EBC6AFD" w14:textId="0F0E2994"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7D615841" w14:textId="2D5DDA2C"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1A83A87B"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47E33BB1"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7375DA4D"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0B44B67C" w14:textId="0487A7CC" w:rsidR="004F7E4F" w:rsidRDefault="004F7E4F" w:rsidP="004F7E4F">
            <w:pPr>
              <w:widowControl w:val="0"/>
              <w:jc w:val="center"/>
              <w:rPr>
                <w:rFonts w:ascii="GHEA Grapalat" w:hAnsi="GHEA Grapalat" w:cs="Arial"/>
                <w:sz w:val="16"/>
                <w:szCs w:val="16"/>
              </w:rPr>
            </w:pPr>
          </w:p>
        </w:tc>
        <w:tc>
          <w:tcPr>
            <w:tcW w:w="842" w:type="dxa"/>
            <w:vAlign w:val="center"/>
          </w:tcPr>
          <w:p w14:paraId="661965EC" w14:textId="633D0078" w:rsidR="004F7E4F" w:rsidRDefault="004F7E4F" w:rsidP="004F7E4F">
            <w:pPr>
              <w:widowControl w:val="0"/>
              <w:jc w:val="center"/>
              <w:rPr>
                <w:rFonts w:ascii="GHEA Grapalat" w:hAnsi="GHEA Grapalat" w:cs="Arial"/>
                <w:sz w:val="16"/>
                <w:szCs w:val="16"/>
              </w:rPr>
            </w:pPr>
          </w:p>
        </w:tc>
        <w:tc>
          <w:tcPr>
            <w:tcW w:w="938" w:type="dxa"/>
            <w:vAlign w:val="center"/>
          </w:tcPr>
          <w:p w14:paraId="7767F562" w14:textId="3647E0BF" w:rsidR="004F7E4F" w:rsidRDefault="004F7E4F" w:rsidP="004F7E4F">
            <w:pPr>
              <w:widowControl w:val="0"/>
              <w:jc w:val="center"/>
              <w:rPr>
                <w:rFonts w:ascii="GHEA Grapalat" w:hAnsi="GHEA Grapalat" w:cs="Arial"/>
                <w:sz w:val="16"/>
                <w:szCs w:val="16"/>
              </w:rPr>
            </w:pPr>
          </w:p>
        </w:tc>
        <w:tc>
          <w:tcPr>
            <w:tcW w:w="845" w:type="dxa"/>
            <w:vAlign w:val="center"/>
          </w:tcPr>
          <w:p w14:paraId="6A3DAAF5" w14:textId="7E85E177" w:rsidR="004F7E4F" w:rsidRDefault="004F7E4F" w:rsidP="004F7E4F">
            <w:pPr>
              <w:widowControl w:val="0"/>
              <w:jc w:val="center"/>
              <w:rPr>
                <w:rFonts w:ascii="GHEA Grapalat" w:hAnsi="GHEA Grapalat" w:cs="Arial"/>
                <w:sz w:val="16"/>
                <w:szCs w:val="16"/>
              </w:rPr>
            </w:pPr>
          </w:p>
        </w:tc>
        <w:tc>
          <w:tcPr>
            <w:tcW w:w="773" w:type="dxa"/>
            <w:vAlign w:val="center"/>
          </w:tcPr>
          <w:p w14:paraId="5AD46AAB" w14:textId="14D36D64" w:rsidR="004F7E4F" w:rsidRDefault="004F7E4F" w:rsidP="004F7E4F">
            <w:pPr>
              <w:jc w:val="center"/>
            </w:pPr>
            <w:r w:rsidRPr="009778A4">
              <w:rPr>
                <w:rFonts w:ascii="GHEA Grapalat" w:hAnsi="GHEA Grapalat"/>
                <w:sz w:val="18"/>
                <w:szCs w:val="18"/>
              </w:rPr>
              <w:t>100%</w:t>
            </w:r>
          </w:p>
        </w:tc>
      </w:tr>
      <w:tr w:rsidR="004F7E4F" w:rsidRPr="00B138F3" w14:paraId="66CC89A1" w14:textId="77777777" w:rsidTr="004F7E4F">
        <w:trPr>
          <w:trHeight w:val="404"/>
          <w:jc w:val="center"/>
        </w:trPr>
        <w:tc>
          <w:tcPr>
            <w:tcW w:w="1679" w:type="dxa"/>
            <w:vAlign w:val="center"/>
          </w:tcPr>
          <w:p w14:paraId="6A5299B2" w14:textId="628EC2B3"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1</w:t>
            </w:r>
          </w:p>
        </w:tc>
        <w:tc>
          <w:tcPr>
            <w:tcW w:w="1999" w:type="dxa"/>
            <w:vAlign w:val="center"/>
          </w:tcPr>
          <w:p w14:paraId="7DDF3A4C" w14:textId="0F3DA506"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15612150</w:t>
            </w:r>
          </w:p>
        </w:tc>
        <w:tc>
          <w:tcPr>
            <w:tcW w:w="1938" w:type="dxa"/>
          </w:tcPr>
          <w:p w14:paraId="77CC6061" w14:textId="11CA9ABA" w:rsidR="004F7E4F" w:rsidRPr="004030EC" w:rsidRDefault="004F7E4F" w:rsidP="004F7E4F">
            <w:pPr>
              <w:rPr>
                <w:rFonts w:ascii="GHEA Grapalat" w:hAnsi="GHEA Grapalat"/>
                <w:sz w:val="20"/>
                <w:szCs w:val="20"/>
              </w:rPr>
            </w:pPr>
            <w:r>
              <w:rPr>
                <w:rFonts w:ascii="GHEA Grapalat" w:hAnsi="GHEA Grapalat"/>
                <w:sz w:val="20"/>
                <w:szCs w:val="20"/>
              </w:rPr>
              <w:t>Мука</w:t>
            </w:r>
          </w:p>
        </w:tc>
        <w:tc>
          <w:tcPr>
            <w:tcW w:w="936" w:type="dxa"/>
            <w:vAlign w:val="center"/>
          </w:tcPr>
          <w:p w14:paraId="769A634B" w14:textId="0E18401E"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1BE03068" w14:textId="53606782"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02ADB883" w14:textId="346FD14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5D8C2BF1" w14:textId="40BD401A"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657E98CA" w14:textId="37510A13"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44B85EDD"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01C2A2F"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038B4E7B"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124E6C79" w14:textId="3AFC5292" w:rsidR="004F7E4F" w:rsidRDefault="004F7E4F" w:rsidP="004F7E4F">
            <w:pPr>
              <w:widowControl w:val="0"/>
              <w:jc w:val="center"/>
              <w:rPr>
                <w:rFonts w:ascii="GHEA Grapalat" w:hAnsi="GHEA Grapalat" w:cs="Arial"/>
                <w:sz w:val="16"/>
                <w:szCs w:val="16"/>
              </w:rPr>
            </w:pPr>
          </w:p>
        </w:tc>
        <w:tc>
          <w:tcPr>
            <w:tcW w:w="842" w:type="dxa"/>
            <w:vAlign w:val="center"/>
          </w:tcPr>
          <w:p w14:paraId="65A422BD" w14:textId="7CF87271" w:rsidR="004F7E4F" w:rsidRDefault="004F7E4F" w:rsidP="004F7E4F">
            <w:pPr>
              <w:widowControl w:val="0"/>
              <w:jc w:val="center"/>
              <w:rPr>
                <w:rFonts w:ascii="GHEA Grapalat" w:hAnsi="GHEA Grapalat" w:cs="Arial"/>
                <w:sz w:val="16"/>
                <w:szCs w:val="16"/>
              </w:rPr>
            </w:pPr>
          </w:p>
        </w:tc>
        <w:tc>
          <w:tcPr>
            <w:tcW w:w="938" w:type="dxa"/>
            <w:vAlign w:val="center"/>
          </w:tcPr>
          <w:p w14:paraId="64D5A31F" w14:textId="624B5D39" w:rsidR="004F7E4F" w:rsidRDefault="004F7E4F" w:rsidP="004F7E4F">
            <w:pPr>
              <w:widowControl w:val="0"/>
              <w:jc w:val="center"/>
              <w:rPr>
                <w:rFonts w:ascii="GHEA Grapalat" w:hAnsi="GHEA Grapalat" w:cs="Arial"/>
                <w:sz w:val="16"/>
                <w:szCs w:val="16"/>
              </w:rPr>
            </w:pPr>
          </w:p>
        </w:tc>
        <w:tc>
          <w:tcPr>
            <w:tcW w:w="845" w:type="dxa"/>
            <w:vAlign w:val="center"/>
          </w:tcPr>
          <w:p w14:paraId="72DFBCC4" w14:textId="00443D6F" w:rsidR="004F7E4F" w:rsidRDefault="004F7E4F" w:rsidP="004F7E4F">
            <w:pPr>
              <w:widowControl w:val="0"/>
              <w:jc w:val="center"/>
              <w:rPr>
                <w:rFonts w:ascii="GHEA Grapalat" w:hAnsi="GHEA Grapalat" w:cs="Arial"/>
                <w:sz w:val="16"/>
                <w:szCs w:val="16"/>
              </w:rPr>
            </w:pPr>
          </w:p>
        </w:tc>
        <w:tc>
          <w:tcPr>
            <w:tcW w:w="773" w:type="dxa"/>
            <w:vAlign w:val="center"/>
          </w:tcPr>
          <w:p w14:paraId="0C59A99C" w14:textId="6AC05C9E" w:rsidR="004F7E4F" w:rsidRDefault="004F7E4F" w:rsidP="004F7E4F">
            <w:pPr>
              <w:jc w:val="center"/>
            </w:pPr>
            <w:r w:rsidRPr="009778A4">
              <w:rPr>
                <w:rFonts w:ascii="GHEA Grapalat" w:hAnsi="GHEA Grapalat"/>
                <w:sz w:val="18"/>
                <w:szCs w:val="18"/>
              </w:rPr>
              <w:t>100%</w:t>
            </w:r>
          </w:p>
        </w:tc>
      </w:tr>
      <w:tr w:rsidR="004F7E4F" w:rsidRPr="00B138F3" w14:paraId="433C15B7" w14:textId="77777777" w:rsidTr="004F7E4F">
        <w:trPr>
          <w:trHeight w:val="404"/>
          <w:jc w:val="center"/>
        </w:trPr>
        <w:tc>
          <w:tcPr>
            <w:tcW w:w="1679" w:type="dxa"/>
            <w:vAlign w:val="center"/>
          </w:tcPr>
          <w:p w14:paraId="4FC8DC06" w14:textId="17E40612"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2</w:t>
            </w:r>
          </w:p>
        </w:tc>
        <w:tc>
          <w:tcPr>
            <w:tcW w:w="1999" w:type="dxa"/>
            <w:vAlign w:val="center"/>
          </w:tcPr>
          <w:p w14:paraId="67ADB9A7" w14:textId="0AECCAB9"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15616000</w:t>
            </w:r>
          </w:p>
        </w:tc>
        <w:tc>
          <w:tcPr>
            <w:tcW w:w="1938" w:type="dxa"/>
          </w:tcPr>
          <w:p w14:paraId="0EB835F4" w14:textId="6F6BBA27" w:rsidR="004F7E4F" w:rsidRPr="004030EC" w:rsidRDefault="004F7E4F" w:rsidP="004F7E4F">
            <w:pPr>
              <w:rPr>
                <w:rFonts w:ascii="GHEA Grapalat" w:hAnsi="GHEA Grapalat"/>
                <w:sz w:val="20"/>
                <w:szCs w:val="20"/>
              </w:rPr>
            </w:pPr>
            <w:r w:rsidRPr="003B2C9C">
              <w:rPr>
                <w:rFonts w:ascii="GHEA Grapalat" w:hAnsi="GHEA Grapalat"/>
                <w:sz w:val="20"/>
                <w:szCs w:val="20"/>
              </w:rPr>
              <w:t>Гречка</w:t>
            </w:r>
          </w:p>
        </w:tc>
        <w:tc>
          <w:tcPr>
            <w:tcW w:w="936" w:type="dxa"/>
            <w:vAlign w:val="center"/>
          </w:tcPr>
          <w:p w14:paraId="4BFA95E6" w14:textId="70ADF8B4"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67558499" w14:textId="5D2B1364"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56CCDEF0" w14:textId="5893C2DC"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0C91729C" w14:textId="37A76277"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42E680D8" w14:textId="2B794254"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1FE9C4D3"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66308AC6"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6F48A9A4"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51A0DF01" w14:textId="65F254D9" w:rsidR="004F7E4F" w:rsidRDefault="004F7E4F" w:rsidP="004F7E4F">
            <w:pPr>
              <w:widowControl w:val="0"/>
              <w:jc w:val="center"/>
              <w:rPr>
                <w:rFonts w:ascii="GHEA Grapalat" w:hAnsi="GHEA Grapalat" w:cs="Arial"/>
                <w:sz w:val="16"/>
                <w:szCs w:val="16"/>
              </w:rPr>
            </w:pPr>
          </w:p>
        </w:tc>
        <w:tc>
          <w:tcPr>
            <w:tcW w:w="842" w:type="dxa"/>
            <w:vAlign w:val="center"/>
          </w:tcPr>
          <w:p w14:paraId="23980EE5" w14:textId="1CADFBD9" w:rsidR="004F7E4F" w:rsidRDefault="004F7E4F" w:rsidP="004F7E4F">
            <w:pPr>
              <w:widowControl w:val="0"/>
              <w:jc w:val="center"/>
              <w:rPr>
                <w:rFonts w:ascii="GHEA Grapalat" w:hAnsi="GHEA Grapalat" w:cs="Arial"/>
                <w:sz w:val="16"/>
                <w:szCs w:val="16"/>
              </w:rPr>
            </w:pPr>
          </w:p>
        </w:tc>
        <w:tc>
          <w:tcPr>
            <w:tcW w:w="938" w:type="dxa"/>
            <w:vAlign w:val="center"/>
          </w:tcPr>
          <w:p w14:paraId="1B801F64" w14:textId="59A386B4" w:rsidR="004F7E4F" w:rsidRDefault="004F7E4F" w:rsidP="004F7E4F">
            <w:pPr>
              <w:widowControl w:val="0"/>
              <w:jc w:val="center"/>
              <w:rPr>
                <w:rFonts w:ascii="GHEA Grapalat" w:hAnsi="GHEA Grapalat" w:cs="Arial"/>
                <w:sz w:val="16"/>
                <w:szCs w:val="16"/>
              </w:rPr>
            </w:pPr>
          </w:p>
        </w:tc>
        <w:tc>
          <w:tcPr>
            <w:tcW w:w="845" w:type="dxa"/>
            <w:vAlign w:val="center"/>
          </w:tcPr>
          <w:p w14:paraId="1D40FBA6" w14:textId="71737D2E" w:rsidR="004F7E4F" w:rsidRDefault="004F7E4F" w:rsidP="004F7E4F">
            <w:pPr>
              <w:widowControl w:val="0"/>
              <w:jc w:val="center"/>
              <w:rPr>
                <w:rFonts w:ascii="GHEA Grapalat" w:hAnsi="GHEA Grapalat" w:cs="Arial"/>
                <w:sz w:val="16"/>
                <w:szCs w:val="16"/>
              </w:rPr>
            </w:pPr>
          </w:p>
        </w:tc>
        <w:tc>
          <w:tcPr>
            <w:tcW w:w="773" w:type="dxa"/>
            <w:vAlign w:val="center"/>
          </w:tcPr>
          <w:p w14:paraId="6102CB3F" w14:textId="7F183D19" w:rsidR="004F7E4F" w:rsidRDefault="004F7E4F" w:rsidP="004F7E4F">
            <w:pPr>
              <w:jc w:val="center"/>
            </w:pPr>
            <w:r w:rsidRPr="009778A4">
              <w:rPr>
                <w:rFonts w:ascii="GHEA Grapalat" w:hAnsi="GHEA Grapalat"/>
                <w:sz w:val="18"/>
                <w:szCs w:val="18"/>
              </w:rPr>
              <w:t>100%</w:t>
            </w:r>
          </w:p>
        </w:tc>
      </w:tr>
      <w:tr w:rsidR="004F7E4F" w:rsidRPr="00B138F3" w14:paraId="07DF0757" w14:textId="77777777" w:rsidTr="004F7E4F">
        <w:trPr>
          <w:trHeight w:val="404"/>
          <w:jc w:val="center"/>
        </w:trPr>
        <w:tc>
          <w:tcPr>
            <w:tcW w:w="1679" w:type="dxa"/>
            <w:vAlign w:val="center"/>
          </w:tcPr>
          <w:p w14:paraId="7319E18C" w14:textId="21672EAF"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3</w:t>
            </w:r>
          </w:p>
        </w:tc>
        <w:tc>
          <w:tcPr>
            <w:tcW w:w="1999" w:type="dxa"/>
            <w:vAlign w:val="center"/>
          </w:tcPr>
          <w:p w14:paraId="42EEB06B" w14:textId="1258735B" w:rsidR="004F7E4F" w:rsidRPr="00B3789B" w:rsidRDefault="004F7E4F" w:rsidP="004F7E4F">
            <w:pPr>
              <w:jc w:val="center"/>
              <w:rPr>
                <w:rFonts w:ascii="GHEA Grapalat" w:hAnsi="GHEA Grapalat"/>
                <w:sz w:val="20"/>
                <w:szCs w:val="20"/>
              </w:rPr>
            </w:pPr>
            <w:r w:rsidRPr="00031158">
              <w:rPr>
                <w:rFonts w:ascii="GHEA Grapalat" w:hAnsi="GHEA Grapalat" w:cs="Calibri"/>
                <w:sz w:val="20"/>
                <w:szCs w:val="20"/>
              </w:rPr>
              <w:t>03142510</w:t>
            </w:r>
          </w:p>
        </w:tc>
        <w:tc>
          <w:tcPr>
            <w:tcW w:w="1938" w:type="dxa"/>
          </w:tcPr>
          <w:p w14:paraId="59F2DCC0" w14:textId="0278437A" w:rsidR="004F7E4F" w:rsidRPr="004030EC" w:rsidRDefault="004F7E4F" w:rsidP="004F7E4F">
            <w:pPr>
              <w:rPr>
                <w:rFonts w:ascii="GHEA Grapalat" w:hAnsi="GHEA Grapalat"/>
                <w:sz w:val="20"/>
                <w:szCs w:val="20"/>
              </w:rPr>
            </w:pPr>
            <w:r w:rsidRPr="003B2C9C">
              <w:rPr>
                <w:rFonts w:ascii="GHEA Grapalat" w:hAnsi="GHEA Grapalat"/>
                <w:sz w:val="20"/>
                <w:szCs w:val="20"/>
              </w:rPr>
              <w:t>Яйца</w:t>
            </w:r>
          </w:p>
        </w:tc>
        <w:tc>
          <w:tcPr>
            <w:tcW w:w="936" w:type="dxa"/>
            <w:vAlign w:val="center"/>
          </w:tcPr>
          <w:p w14:paraId="550B9075" w14:textId="5FECEEE0"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37B1C91F" w14:textId="1F94FEE3"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3A7D8454" w14:textId="32031971"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7C4A4ABA" w14:textId="3BF3C8C3"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4921B4F6" w14:textId="1269A9F9"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2D2810B8"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5162407"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6D7121CB"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282A4F53" w14:textId="7AAA73B8" w:rsidR="004F7E4F" w:rsidRDefault="004F7E4F" w:rsidP="004F7E4F">
            <w:pPr>
              <w:widowControl w:val="0"/>
              <w:jc w:val="center"/>
              <w:rPr>
                <w:rFonts w:ascii="GHEA Grapalat" w:hAnsi="GHEA Grapalat" w:cs="Arial"/>
                <w:sz w:val="16"/>
                <w:szCs w:val="16"/>
              </w:rPr>
            </w:pPr>
          </w:p>
        </w:tc>
        <w:tc>
          <w:tcPr>
            <w:tcW w:w="842" w:type="dxa"/>
            <w:vAlign w:val="center"/>
          </w:tcPr>
          <w:p w14:paraId="7A31F040" w14:textId="782657DF" w:rsidR="004F7E4F" w:rsidRDefault="004F7E4F" w:rsidP="004F7E4F">
            <w:pPr>
              <w:widowControl w:val="0"/>
              <w:jc w:val="center"/>
              <w:rPr>
                <w:rFonts w:ascii="GHEA Grapalat" w:hAnsi="GHEA Grapalat" w:cs="Arial"/>
                <w:sz w:val="16"/>
                <w:szCs w:val="16"/>
              </w:rPr>
            </w:pPr>
          </w:p>
        </w:tc>
        <w:tc>
          <w:tcPr>
            <w:tcW w:w="938" w:type="dxa"/>
            <w:vAlign w:val="center"/>
          </w:tcPr>
          <w:p w14:paraId="68DAC3EE" w14:textId="7205F3EE" w:rsidR="004F7E4F" w:rsidRDefault="004F7E4F" w:rsidP="004F7E4F">
            <w:pPr>
              <w:widowControl w:val="0"/>
              <w:jc w:val="center"/>
              <w:rPr>
                <w:rFonts w:ascii="GHEA Grapalat" w:hAnsi="GHEA Grapalat" w:cs="Arial"/>
                <w:sz w:val="16"/>
                <w:szCs w:val="16"/>
              </w:rPr>
            </w:pPr>
          </w:p>
        </w:tc>
        <w:tc>
          <w:tcPr>
            <w:tcW w:w="845" w:type="dxa"/>
            <w:vAlign w:val="center"/>
          </w:tcPr>
          <w:p w14:paraId="2B9B64E4" w14:textId="696BDD48" w:rsidR="004F7E4F" w:rsidRDefault="004F7E4F" w:rsidP="004F7E4F">
            <w:pPr>
              <w:widowControl w:val="0"/>
              <w:jc w:val="center"/>
              <w:rPr>
                <w:rFonts w:ascii="GHEA Grapalat" w:hAnsi="GHEA Grapalat" w:cs="Arial"/>
                <w:sz w:val="16"/>
                <w:szCs w:val="16"/>
              </w:rPr>
            </w:pPr>
          </w:p>
        </w:tc>
        <w:tc>
          <w:tcPr>
            <w:tcW w:w="773" w:type="dxa"/>
            <w:vAlign w:val="center"/>
          </w:tcPr>
          <w:p w14:paraId="037A5A18" w14:textId="42082AF6" w:rsidR="004F7E4F" w:rsidRDefault="004F7E4F" w:rsidP="004F7E4F">
            <w:pPr>
              <w:jc w:val="center"/>
            </w:pPr>
            <w:r w:rsidRPr="009778A4">
              <w:rPr>
                <w:rFonts w:ascii="GHEA Grapalat" w:hAnsi="GHEA Grapalat"/>
                <w:sz w:val="18"/>
                <w:szCs w:val="18"/>
              </w:rPr>
              <w:t>100%</w:t>
            </w:r>
          </w:p>
        </w:tc>
      </w:tr>
      <w:tr w:rsidR="004F7E4F" w:rsidRPr="00B138F3" w14:paraId="57CEABA9" w14:textId="77777777" w:rsidTr="004F7E4F">
        <w:trPr>
          <w:trHeight w:val="404"/>
          <w:jc w:val="center"/>
        </w:trPr>
        <w:tc>
          <w:tcPr>
            <w:tcW w:w="1679" w:type="dxa"/>
            <w:vAlign w:val="center"/>
          </w:tcPr>
          <w:p w14:paraId="12294610" w14:textId="4EA6A4ED" w:rsidR="004F7E4F" w:rsidRPr="00DD2F5B"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4</w:t>
            </w:r>
          </w:p>
        </w:tc>
        <w:tc>
          <w:tcPr>
            <w:tcW w:w="1999" w:type="dxa"/>
            <w:vAlign w:val="center"/>
          </w:tcPr>
          <w:p w14:paraId="547182CB" w14:textId="5DF820A1"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15851100</w:t>
            </w:r>
          </w:p>
        </w:tc>
        <w:tc>
          <w:tcPr>
            <w:tcW w:w="1938" w:type="dxa"/>
          </w:tcPr>
          <w:p w14:paraId="21B37B51" w14:textId="43E5E10E" w:rsidR="004F7E4F" w:rsidRPr="004030EC" w:rsidRDefault="004F7E4F" w:rsidP="004F7E4F">
            <w:pPr>
              <w:rPr>
                <w:rFonts w:ascii="GHEA Grapalat" w:hAnsi="GHEA Grapalat"/>
                <w:sz w:val="20"/>
                <w:szCs w:val="20"/>
              </w:rPr>
            </w:pPr>
            <w:r w:rsidRPr="003B2C9C">
              <w:rPr>
                <w:rFonts w:ascii="GHEA Grapalat" w:hAnsi="GHEA Grapalat"/>
                <w:sz w:val="20"/>
                <w:szCs w:val="20"/>
              </w:rPr>
              <w:t>Макароны</w:t>
            </w:r>
          </w:p>
        </w:tc>
        <w:tc>
          <w:tcPr>
            <w:tcW w:w="936" w:type="dxa"/>
            <w:vAlign w:val="center"/>
          </w:tcPr>
          <w:p w14:paraId="7D8E9688" w14:textId="4E64F6A8"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6231E3E1" w14:textId="12577C53"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2F000DF9" w14:textId="41494834"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3024DE21" w14:textId="3363DABE"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116A5535" w14:textId="18CB7B6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37539517"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1C8B6E19"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2C0B6749"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4C8629D2" w14:textId="514AB440" w:rsidR="004F7E4F" w:rsidRDefault="004F7E4F" w:rsidP="004F7E4F">
            <w:pPr>
              <w:widowControl w:val="0"/>
              <w:jc w:val="center"/>
              <w:rPr>
                <w:rFonts w:ascii="GHEA Grapalat" w:hAnsi="GHEA Grapalat" w:cs="Arial"/>
                <w:sz w:val="16"/>
                <w:szCs w:val="16"/>
              </w:rPr>
            </w:pPr>
          </w:p>
        </w:tc>
        <w:tc>
          <w:tcPr>
            <w:tcW w:w="842" w:type="dxa"/>
            <w:vAlign w:val="center"/>
          </w:tcPr>
          <w:p w14:paraId="51FF3002" w14:textId="39F1E92C" w:rsidR="004F7E4F" w:rsidRDefault="004F7E4F" w:rsidP="004F7E4F">
            <w:pPr>
              <w:widowControl w:val="0"/>
              <w:jc w:val="center"/>
              <w:rPr>
                <w:rFonts w:ascii="GHEA Grapalat" w:hAnsi="GHEA Grapalat" w:cs="Arial"/>
                <w:sz w:val="16"/>
                <w:szCs w:val="16"/>
              </w:rPr>
            </w:pPr>
          </w:p>
        </w:tc>
        <w:tc>
          <w:tcPr>
            <w:tcW w:w="938" w:type="dxa"/>
            <w:vAlign w:val="center"/>
          </w:tcPr>
          <w:p w14:paraId="45E1AAF2" w14:textId="108B025F" w:rsidR="004F7E4F" w:rsidRDefault="004F7E4F" w:rsidP="004F7E4F">
            <w:pPr>
              <w:widowControl w:val="0"/>
              <w:jc w:val="center"/>
              <w:rPr>
                <w:rFonts w:ascii="GHEA Grapalat" w:hAnsi="GHEA Grapalat" w:cs="Arial"/>
                <w:sz w:val="16"/>
                <w:szCs w:val="16"/>
              </w:rPr>
            </w:pPr>
          </w:p>
        </w:tc>
        <w:tc>
          <w:tcPr>
            <w:tcW w:w="845" w:type="dxa"/>
            <w:vAlign w:val="center"/>
          </w:tcPr>
          <w:p w14:paraId="7D67E72B" w14:textId="3FE6B1A1" w:rsidR="004F7E4F" w:rsidRDefault="004F7E4F" w:rsidP="004F7E4F">
            <w:pPr>
              <w:widowControl w:val="0"/>
              <w:jc w:val="center"/>
              <w:rPr>
                <w:rFonts w:ascii="GHEA Grapalat" w:hAnsi="GHEA Grapalat" w:cs="Arial"/>
                <w:sz w:val="16"/>
                <w:szCs w:val="16"/>
              </w:rPr>
            </w:pPr>
          </w:p>
        </w:tc>
        <w:tc>
          <w:tcPr>
            <w:tcW w:w="773" w:type="dxa"/>
            <w:vAlign w:val="center"/>
          </w:tcPr>
          <w:p w14:paraId="161C53FC" w14:textId="0240FE5F" w:rsidR="004F7E4F" w:rsidRDefault="004F7E4F" w:rsidP="004F7E4F">
            <w:pPr>
              <w:jc w:val="center"/>
            </w:pPr>
            <w:r w:rsidRPr="009778A4">
              <w:rPr>
                <w:rFonts w:ascii="GHEA Grapalat" w:hAnsi="GHEA Grapalat"/>
                <w:sz w:val="18"/>
                <w:szCs w:val="18"/>
              </w:rPr>
              <w:t>100%</w:t>
            </w:r>
          </w:p>
        </w:tc>
      </w:tr>
      <w:tr w:rsidR="004F7E4F" w:rsidRPr="00B138F3" w14:paraId="2F624903" w14:textId="77777777" w:rsidTr="004F7E4F">
        <w:trPr>
          <w:trHeight w:val="404"/>
          <w:jc w:val="center"/>
        </w:trPr>
        <w:tc>
          <w:tcPr>
            <w:tcW w:w="1679" w:type="dxa"/>
            <w:vAlign w:val="center"/>
          </w:tcPr>
          <w:p w14:paraId="2E9C4651" w14:textId="05A89672" w:rsidR="004F7E4F"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5</w:t>
            </w:r>
          </w:p>
        </w:tc>
        <w:tc>
          <w:tcPr>
            <w:tcW w:w="1999" w:type="dxa"/>
            <w:vAlign w:val="center"/>
          </w:tcPr>
          <w:p w14:paraId="3C4255B0" w14:textId="4EDE3A1D"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15331154</w:t>
            </w:r>
          </w:p>
        </w:tc>
        <w:tc>
          <w:tcPr>
            <w:tcW w:w="1938" w:type="dxa"/>
          </w:tcPr>
          <w:p w14:paraId="57DE069F" w14:textId="0ACF03AC" w:rsidR="004F7E4F" w:rsidRPr="004030EC" w:rsidRDefault="004F7E4F" w:rsidP="004F7E4F">
            <w:pPr>
              <w:rPr>
                <w:rFonts w:ascii="GHEA Grapalat" w:hAnsi="GHEA Grapalat"/>
                <w:sz w:val="20"/>
                <w:szCs w:val="20"/>
              </w:rPr>
            </w:pPr>
            <w:r w:rsidRPr="003B2C9C">
              <w:rPr>
                <w:rFonts w:ascii="GHEA Grapalat" w:hAnsi="GHEA Grapalat"/>
                <w:sz w:val="20"/>
                <w:szCs w:val="20"/>
              </w:rPr>
              <w:t>Горох</w:t>
            </w:r>
          </w:p>
        </w:tc>
        <w:tc>
          <w:tcPr>
            <w:tcW w:w="936" w:type="dxa"/>
            <w:vAlign w:val="center"/>
          </w:tcPr>
          <w:p w14:paraId="7BB0D8C0" w14:textId="126B2A3A"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4A783988" w14:textId="343FB0E4"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0143F2F2" w14:textId="0A71DFB1"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26CBEDE8" w14:textId="4D9F3A01"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78729567" w14:textId="708114BF"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5EDA77A1"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E2C5099"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051CFA1E"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43B4002E" w14:textId="2305E22B" w:rsidR="004F7E4F" w:rsidRDefault="004F7E4F" w:rsidP="004F7E4F">
            <w:pPr>
              <w:widowControl w:val="0"/>
              <w:jc w:val="center"/>
              <w:rPr>
                <w:rFonts w:ascii="GHEA Grapalat" w:hAnsi="GHEA Grapalat" w:cs="Arial"/>
                <w:sz w:val="16"/>
                <w:szCs w:val="16"/>
              </w:rPr>
            </w:pPr>
          </w:p>
        </w:tc>
        <w:tc>
          <w:tcPr>
            <w:tcW w:w="842" w:type="dxa"/>
            <w:vAlign w:val="center"/>
          </w:tcPr>
          <w:p w14:paraId="6B77AFC9" w14:textId="33C24BFC" w:rsidR="004F7E4F" w:rsidRDefault="004F7E4F" w:rsidP="004F7E4F">
            <w:pPr>
              <w:widowControl w:val="0"/>
              <w:jc w:val="center"/>
              <w:rPr>
                <w:rFonts w:ascii="GHEA Grapalat" w:hAnsi="GHEA Grapalat" w:cs="Arial"/>
                <w:sz w:val="16"/>
                <w:szCs w:val="16"/>
              </w:rPr>
            </w:pPr>
          </w:p>
        </w:tc>
        <w:tc>
          <w:tcPr>
            <w:tcW w:w="938" w:type="dxa"/>
            <w:vAlign w:val="center"/>
          </w:tcPr>
          <w:p w14:paraId="699FB25F" w14:textId="3FE9DD83" w:rsidR="004F7E4F" w:rsidRDefault="004F7E4F" w:rsidP="004F7E4F">
            <w:pPr>
              <w:widowControl w:val="0"/>
              <w:jc w:val="center"/>
              <w:rPr>
                <w:rFonts w:ascii="GHEA Grapalat" w:hAnsi="GHEA Grapalat" w:cs="Arial"/>
                <w:sz w:val="16"/>
                <w:szCs w:val="16"/>
              </w:rPr>
            </w:pPr>
          </w:p>
        </w:tc>
        <w:tc>
          <w:tcPr>
            <w:tcW w:w="845" w:type="dxa"/>
            <w:vAlign w:val="center"/>
          </w:tcPr>
          <w:p w14:paraId="2E8AC632" w14:textId="09E3B1B3" w:rsidR="004F7E4F" w:rsidRDefault="004F7E4F" w:rsidP="004F7E4F">
            <w:pPr>
              <w:widowControl w:val="0"/>
              <w:jc w:val="center"/>
              <w:rPr>
                <w:rFonts w:ascii="GHEA Grapalat" w:hAnsi="GHEA Grapalat" w:cs="Arial"/>
                <w:sz w:val="16"/>
                <w:szCs w:val="16"/>
              </w:rPr>
            </w:pPr>
          </w:p>
        </w:tc>
        <w:tc>
          <w:tcPr>
            <w:tcW w:w="773" w:type="dxa"/>
            <w:vAlign w:val="center"/>
          </w:tcPr>
          <w:p w14:paraId="1CE24448" w14:textId="44FD9493" w:rsidR="004F7E4F" w:rsidRDefault="004F7E4F" w:rsidP="004F7E4F">
            <w:pPr>
              <w:jc w:val="center"/>
            </w:pPr>
            <w:r w:rsidRPr="009778A4">
              <w:rPr>
                <w:rFonts w:ascii="GHEA Grapalat" w:hAnsi="GHEA Grapalat"/>
                <w:sz w:val="18"/>
                <w:szCs w:val="18"/>
              </w:rPr>
              <w:t>100%</w:t>
            </w:r>
          </w:p>
        </w:tc>
      </w:tr>
      <w:tr w:rsidR="004F7E4F" w:rsidRPr="00B138F3" w14:paraId="51B69CF0" w14:textId="77777777" w:rsidTr="004F7E4F">
        <w:trPr>
          <w:trHeight w:val="404"/>
          <w:jc w:val="center"/>
        </w:trPr>
        <w:tc>
          <w:tcPr>
            <w:tcW w:w="1679" w:type="dxa"/>
            <w:vAlign w:val="center"/>
          </w:tcPr>
          <w:p w14:paraId="6897BD2C" w14:textId="0A1B573C" w:rsidR="004F7E4F"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6</w:t>
            </w:r>
          </w:p>
        </w:tc>
        <w:tc>
          <w:tcPr>
            <w:tcW w:w="1999" w:type="dxa"/>
            <w:vAlign w:val="center"/>
          </w:tcPr>
          <w:p w14:paraId="20412CF5" w14:textId="43139187"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15331153</w:t>
            </w:r>
          </w:p>
        </w:tc>
        <w:tc>
          <w:tcPr>
            <w:tcW w:w="1938" w:type="dxa"/>
          </w:tcPr>
          <w:p w14:paraId="7F668306" w14:textId="3ECAA90E" w:rsidR="004F7E4F" w:rsidRPr="004030EC" w:rsidRDefault="004F7E4F" w:rsidP="004F7E4F">
            <w:pPr>
              <w:rPr>
                <w:rFonts w:ascii="GHEA Grapalat" w:hAnsi="GHEA Grapalat"/>
                <w:sz w:val="20"/>
                <w:szCs w:val="20"/>
              </w:rPr>
            </w:pPr>
            <w:r w:rsidRPr="003B2C9C">
              <w:rPr>
                <w:rFonts w:ascii="GHEA Grapalat" w:hAnsi="GHEA Grapalat"/>
                <w:sz w:val="20"/>
                <w:szCs w:val="20"/>
              </w:rPr>
              <w:t>Чечевица</w:t>
            </w:r>
          </w:p>
        </w:tc>
        <w:tc>
          <w:tcPr>
            <w:tcW w:w="936" w:type="dxa"/>
            <w:vAlign w:val="center"/>
          </w:tcPr>
          <w:p w14:paraId="1ABD7D16" w14:textId="4F39AF22"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72746ADD" w14:textId="73007C1F"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77349120" w14:textId="74A6AA1E"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36B067BF" w14:textId="38D940A7"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2888CC40" w14:textId="019214F9"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23108021"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4B103366"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4790BFD9"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171CC1F9" w14:textId="5C3B40D0" w:rsidR="004F7E4F" w:rsidRDefault="004F7E4F" w:rsidP="004F7E4F">
            <w:pPr>
              <w:widowControl w:val="0"/>
              <w:jc w:val="center"/>
              <w:rPr>
                <w:rFonts w:ascii="GHEA Grapalat" w:hAnsi="GHEA Grapalat" w:cs="Arial"/>
                <w:sz w:val="16"/>
                <w:szCs w:val="16"/>
              </w:rPr>
            </w:pPr>
          </w:p>
        </w:tc>
        <w:tc>
          <w:tcPr>
            <w:tcW w:w="842" w:type="dxa"/>
            <w:vAlign w:val="center"/>
          </w:tcPr>
          <w:p w14:paraId="454A34A4" w14:textId="683259C8" w:rsidR="004F7E4F" w:rsidRDefault="004F7E4F" w:rsidP="004F7E4F">
            <w:pPr>
              <w:widowControl w:val="0"/>
              <w:jc w:val="center"/>
              <w:rPr>
                <w:rFonts w:ascii="GHEA Grapalat" w:hAnsi="GHEA Grapalat" w:cs="Arial"/>
                <w:sz w:val="16"/>
                <w:szCs w:val="16"/>
              </w:rPr>
            </w:pPr>
          </w:p>
        </w:tc>
        <w:tc>
          <w:tcPr>
            <w:tcW w:w="938" w:type="dxa"/>
            <w:vAlign w:val="center"/>
          </w:tcPr>
          <w:p w14:paraId="4AD2407C" w14:textId="6EAB3A60" w:rsidR="004F7E4F" w:rsidRDefault="004F7E4F" w:rsidP="004F7E4F">
            <w:pPr>
              <w:widowControl w:val="0"/>
              <w:jc w:val="center"/>
              <w:rPr>
                <w:rFonts w:ascii="GHEA Grapalat" w:hAnsi="GHEA Grapalat" w:cs="Arial"/>
                <w:sz w:val="16"/>
                <w:szCs w:val="16"/>
              </w:rPr>
            </w:pPr>
          </w:p>
        </w:tc>
        <w:tc>
          <w:tcPr>
            <w:tcW w:w="845" w:type="dxa"/>
            <w:vAlign w:val="center"/>
          </w:tcPr>
          <w:p w14:paraId="7F00A4C4" w14:textId="39EB6438" w:rsidR="004F7E4F" w:rsidRDefault="004F7E4F" w:rsidP="004F7E4F">
            <w:pPr>
              <w:widowControl w:val="0"/>
              <w:jc w:val="center"/>
              <w:rPr>
                <w:rFonts w:ascii="GHEA Grapalat" w:hAnsi="GHEA Grapalat" w:cs="Arial"/>
                <w:sz w:val="16"/>
                <w:szCs w:val="16"/>
              </w:rPr>
            </w:pPr>
          </w:p>
        </w:tc>
        <w:tc>
          <w:tcPr>
            <w:tcW w:w="773" w:type="dxa"/>
            <w:vAlign w:val="center"/>
          </w:tcPr>
          <w:p w14:paraId="56BDFD98" w14:textId="7731EBEB" w:rsidR="004F7E4F" w:rsidRDefault="004F7E4F" w:rsidP="004F7E4F">
            <w:pPr>
              <w:jc w:val="center"/>
            </w:pPr>
            <w:r w:rsidRPr="009778A4">
              <w:rPr>
                <w:rFonts w:ascii="GHEA Grapalat" w:hAnsi="GHEA Grapalat"/>
                <w:sz w:val="18"/>
                <w:szCs w:val="18"/>
              </w:rPr>
              <w:t>100%</w:t>
            </w:r>
          </w:p>
        </w:tc>
      </w:tr>
      <w:tr w:rsidR="004F7E4F" w:rsidRPr="00B138F3" w14:paraId="2DFE55FD" w14:textId="77777777" w:rsidTr="004F7E4F">
        <w:trPr>
          <w:trHeight w:val="404"/>
          <w:jc w:val="center"/>
        </w:trPr>
        <w:tc>
          <w:tcPr>
            <w:tcW w:w="1679" w:type="dxa"/>
            <w:vAlign w:val="center"/>
          </w:tcPr>
          <w:p w14:paraId="65AF9287" w14:textId="7967971B" w:rsidR="004F7E4F"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7</w:t>
            </w:r>
          </w:p>
        </w:tc>
        <w:tc>
          <w:tcPr>
            <w:tcW w:w="1999" w:type="dxa"/>
            <w:vAlign w:val="center"/>
          </w:tcPr>
          <w:p w14:paraId="1B95421A" w14:textId="29D15592" w:rsidR="004F7E4F" w:rsidRPr="00B3789B"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15541200</w:t>
            </w:r>
          </w:p>
        </w:tc>
        <w:tc>
          <w:tcPr>
            <w:tcW w:w="1938" w:type="dxa"/>
          </w:tcPr>
          <w:p w14:paraId="481598FD" w14:textId="28DB82E0" w:rsidR="004F7E4F" w:rsidRPr="004030EC" w:rsidRDefault="004F7E4F" w:rsidP="004F7E4F">
            <w:pPr>
              <w:rPr>
                <w:rFonts w:ascii="GHEA Grapalat" w:hAnsi="GHEA Grapalat"/>
                <w:sz w:val="20"/>
                <w:szCs w:val="20"/>
              </w:rPr>
            </w:pPr>
            <w:r w:rsidRPr="003B2C9C">
              <w:rPr>
                <w:rFonts w:ascii="GHEA Grapalat" w:hAnsi="GHEA Grapalat"/>
                <w:sz w:val="20"/>
                <w:szCs w:val="20"/>
              </w:rPr>
              <w:t>Сыр</w:t>
            </w:r>
          </w:p>
        </w:tc>
        <w:tc>
          <w:tcPr>
            <w:tcW w:w="936" w:type="dxa"/>
            <w:vAlign w:val="center"/>
          </w:tcPr>
          <w:p w14:paraId="7F9B0EED" w14:textId="51347B26"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7A98A550" w14:textId="6565467B"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4D0ADAC8" w14:textId="794DC92D"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34781A13" w14:textId="382BC426"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7E8D288F" w14:textId="0210C8F0"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0859F81A"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7E8FC48C"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6C743D85"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42691186" w14:textId="58F95E93" w:rsidR="004F7E4F" w:rsidRDefault="004F7E4F" w:rsidP="004F7E4F">
            <w:pPr>
              <w:widowControl w:val="0"/>
              <w:jc w:val="center"/>
              <w:rPr>
                <w:rFonts w:ascii="GHEA Grapalat" w:hAnsi="GHEA Grapalat" w:cs="Arial"/>
                <w:sz w:val="16"/>
                <w:szCs w:val="16"/>
              </w:rPr>
            </w:pPr>
          </w:p>
        </w:tc>
        <w:tc>
          <w:tcPr>
            <w:tcW w:w="842" w:type="dxa"/>
            <w:vAlign w:val="center"/>
          </w:tcPr>
          <w:p w14:paraId="53D22569" w14:textId="71AE20DE" w:rsidR="004F7E4F" w:rsidRDefault="004F7E4F" w:rsidP="004F7E4F">
            <w:pPr>
              <w:widowControl w:val="0"/>
              <w:jc w:val="center"/>
              <w:rPr>
                <w:rFonts w:ascii="GHEA Grapalat" w:hAnsi="GHEA Grapalat" w:cs="Arial"/>
                <w:sz w:val="16"/>
                <w:szCs w:val="16"/>
              </w:rPr>
            </w:pPr>
          </w:p>
        </w:tc>
        <w:tc>
          <w:tcPr>
            <w:tcW w:w="938" w:type="dxa"/>
            <w:vAlign w:val="center"/>
          </w:tcPr>
          <w:p w14:paraId="3FF1FDEB" w14:textId="402FD1F8" w:rsidR="004F7E4F" w:rsidRDefault="004F7E4F" w:rsidP="004F7E4F">
            <w:pPr>
              <w:widowControl w:val="0"/>
              <w:jc w:val="center"/>
              <w:rPr>
                <w:rFonts w:ascii="GHEA Grapalat" w:hAnsi="GHEA Grapalat" w:cs="Arial"/>
                <w:sz w:val="16"/>
                <w:szCs w:val="16"/>
              </w:rPr>
            </w:pPr>
          </w:p>
        </w:tc>
        <w:tc>
          <w:tcPr>
            <w:tcW w:w="845" w:type="dxa"/>
            <w:vAlign w:val="center"/>
          </w:tcPr>
          <w:p w14:paraId="41A6F2DE" w14:textId="0596F189" w:rsidR="004F7E4F" w:rsidRDefault="004F7E4F" w:rsidP="004F7E4F">
            <w:pPr>
              <w:widowControl w:val="0"/>
              <w:jc w:val="center"/>
              <w:rPr>
                <w:rFonts w:ascii="GHEA Grapalat" w:hAnsi="GHEA Grapalat" w:cs="Arial"/>
                <w:sz w:val="16"/>
                <w:szCs w:val="16"/>
              </w:rPr>
            </w:pPr>
          </w:p>
        </w:tc>
        <w:tc>
          <w:tcPr>
            <w:tcW w:w="773" w:type="dxa"/>
            <w:vAlign w:val="center"/>
          </w:tcPr>
          <w:p w14:paraId="3CC007F7" w14:textId="08BC7AA8" w:rsidR="004F7E4F" w:rsidRDefault="004F7E4F" w:rsidP="004F7E4F">
            <w:pPr>
              <w:jc w:val="center"/>
            </w:pPr>
            <w:r w:rsidRPr="009778A4">
              <w:rPr>
                <w:rFonts w:ascii="GHEA Grapalat" w:hAnsi="GHEA Grapalat"/>
                <w:sz w:val="18"/>
                <w:szCs w:val="18"/>
              </w:rPr>
              <w:t>100%</w:t>
            </w:r>
          </w:p>
        </w:tc>
      </w:tr>
      <w:tr w:rsidR="004F7E4F" w:rsidRPr="00B138F3" w14:paraId="4C510343" w14:textId="77777777" w:rsidTr="004F7E4F">
        <w:trPr>
          <w:trHeight w:val="404"/>
          <w:jc w:val="center"/>
        </w:trPr>
        <w:tc>
          <w:tcPr>
            <w:tcW w:w="1679" w:type="dxa"/>
            <w:vAlign w:val="center"/>
          </w:tcPr>
          <w:p w14:paraId="11359AC9" w14:textId="5D9B3C17" w:rsidR="004F7E4F" w:rsidRDefault="004F7E4F" w:rsidP="004F7E4F">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8</w:t>
            </w:r>
          </w:p>
        </w:tc>
        <w:tc>
          <w:tcPr>
            <w:tcW w:w="1999" w:type="dxa"/>
            <w:vAlign w:val="center"/>
          </w:tcPr>
          <w:p w14:paraId="507FDC9F" w14:textId="66744739" w:rsidR="004F7E4F" w:rsidRPr="00070184" w:rsidRDefault="004F7E4F" w:rsidP="004F7E4F">
            <w:pPr>
              <w:jc w:val="center"/>
              <w:rPr>
                <w:rFonts w:ascii="GHEA Grapalat" w:hAnsi="GHEA Grapalat"/>
                <w:sz w:val="20"/>
                <w:szCs w:val="20"/>
              </w:rPr>
            </w:pPr>
            <w:r w:rsidRPr="00031158">
              <w:rPr>
                <w:rFonts w:ascii="GHEA Grapalat" w:hAnsi="GHEA Grapalat" w:cs="Calibri"/>
                <w:color w:val="000000"/>
                <w:sz w:val="20"/>
                <w:szCs w:val="20"/>
              </w:rPr>
              <w:t>15551600</w:t>
            </w:r>
          </w:p>
        </w:tc>
        <w:tc>
          <w:tcPr>
            <w:tcW w:w="1938" w:type="dxa"/>
          </w:tcPr>
          <w:p w14:paraId="543FA42A" w14:textId="0054FE96" w:rsidR="004F7E4F" w:rsidRPr="004030EC" w:rsidRDefault="004F7E4F" w:rsidP="004F7E4F">
            <w:pPr>
              <w:rPr>
                <w:rFonts w:ascii="GHEA Grapalat" w:hAnsi="GHEA Grapalat"/>
                <w:sz w:val="20"/>
                <w:szCs w:val="20"/>
              </w:rPr>
            </w:pPr>
            <w:proofErr w:type="spellStart"/>
            <w:r>
              <w:rPr>
                <w:rFonts w:ascii="GHEA Grapalat" w:hAnsi="GHEA Grapalat"/>
                <w:sz w:val="20"/>
                <w:szCs w:val="20"/>
              </w:rPr>
              <w:t>мацон</w:t>
            </w:r>
            <w:proofErr w:type="spellEnd"/>
          </w:p>
        </w:tc>
        <w:tc>
          <w:tcPr>
            <w:tcW w:w="936" w:type="dxa"/>
            <w:vAlign w:val="center"/>
          </w:tcPr>
          <w:p w14:paraId="2889C862" w14:textId="41BA29E4"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48D92B5F" w14:textId="1DE5E5C6"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4E61B833" w14:textId="17AC9D85"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15E44A75" w14:textId="5423C0D2"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72091A61" w14:textId="7AA91965"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6245FE10"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32308B59"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0B5E9F84"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481A37AF" w14:textId="4440211E" w:rsidR="004F7E4F" w:rsidRDefault="004F7E4F" w:rsidP="004F7E4F">
            <w:pPr>
              <w:widowControl w:val="0"/>
              <w:jc w:val="center"/>
              <w:rPr>
                <w:rFonts w:ascii="GHEA Grapalat" w:hAnsi="GHEA Grapalat" w:cs="Arial"/>
                <w:sz w:val="16"/>
                <w:szCs w:val="16"/>
              </w:rPr>
            </w:pPr>
          </w:p>
        </w:tc>
        <w:tc>
          <w:tcPr>
            <w:tcW w:w="842" w:type="dxa"/>
            <w:vAlign w:val="center"/>
          </w:tcPr>
          <w:p w14:paraId="30D71F46" w14:textId="6B434540" w:rsidR="004F7E4F" w:rsidRDefault="004F7E4F" w:rsidP="004F7E4F">
            <w:pPr>
              <w:widowControl w:val="0"/>
              <w:jc w:val="center"/>
              <w:rPr>
                <w:rFonts w:ascii="GHEA Grapalat" w:hAnsi="GHEA Grapalat" w:cs="Arial"/>
                <w:sz w:val="16"/>
                <w:szCs w:val="16"/>
              </w:rPr>
            </w:pPr>
          </w:p>
        </w:tc>
        <w:tc>
          <w:tcPr>
            <w:tcW w:w="938" w:type="dxa"/>
            <w:vAlign w:val="center"/>
          </w:tcPr>
          <w:p w14:paraId="47D78D15" w14:textId="0EC4A1C9" w:rsidR="004F7E4F" w:rsidRDefault="004F7E4F" w:rsidP="004F7E4F">
            <w:pPr>
              <w:widowControl w:val="0"/>
              <w:jc w:val="center"/>
              <w:rPr>
                <w:rFonts w:ascii="GHEA Grapalat" w:hAnsi="GHEA Grapalat" w:cs="Arial"/>
                <w:sz w:val="16"/>
                <w:szCs w:val="16"/>
              </w:rPr>
            </w:pPr>
          </w:p>
        </w:tc>
        <w:tc>
          <w:tcPr>
            <w:tcW w:w="845" w:type="dxa"/>
            <w:vAlign w:val="center"/>
          </w:tcPr>
          <w:p w14:paraId="334C3180" w14:textId="287F6779" w:rsidR="004F7E4F" w:rsidRDefault="004F7E4F" w:rsidP="004F7E4F">
            <w:pPr>
              <w:widowControl w:val="0"/>
              <w:jc w:val="center"/>
              <w:rPr>
                <w:rFonts w:ascii="GHEA Grapalat" w:hAnsi="GHEA Grapalat" w:cs="Arial"/>
                <w:sz w:val="16"/>
                <w:szCs w:val="16"/>
              </w:rPr>
            </w:pPr>
          </w:p>
        </w:tc>
        <w:tc>
          <w:tcPr>
            <w:tcW w:w="773" w:type="dxa"/>
            <w:vAlign w:val="center"/>
          </w:tcPr>
          <w:p w14:paraId="0D13D14C" w14:textId="4240179A" w:rsidR="004F7E4F" w:rsidRDefault="004F7E4F" w:rsidP="004F7E4F">
            <w:pPr>
              <w:jc w:val="center"/>
            </w:pPr>
            <w:r w:rsidRPr="009778A4">
              <w:rPr>
                <w:rFonts w:ascii="GHEA Grapalat" w:hAnsi="GHEA Grapalat"/>
                <w:sz w:val="18"/>
                <w:szCs w:val="18"/>
              </w:rPr>
              <w:t>100%</w:t>
            </w:r>
          </w:p>
        </w:tc>
      </w:tr>
      <w:tr w:rsidR="004F7E4F" w:rsidRPr="00B138F3" w14:paraId="5301A677" w14:textId="77777777" w:rsidTr="004F7E4F">
        <w:trPr>
          <w:trHeight w:val="404"/>
          <w:jc w:val="center"/>
        </w:trPr>
        <w:tc>
          <w:tcPr>
            <w:tcW w:w="1679" w:type="dxa"/>
            <w:vAlign w:val="center"/>
          </w:tcPr>
          <w:p w14:paraId="5AF6F316" w14:textId="6CB0F343" w:rsidR="004F7E4F" w:rsidRDefault="004F7E4F" w:rsidP="004F7E4F">
            <w:pPr>
              <w:widowControl w:val="0"/>
              <w:jc w:val="center"/>
              <w:rPr>
                <w:rFonts w:ascii="GHEA Grapalat" w:hAnsi="GHEA Grapalat"/>
                <w:sz w:val="16"/>
                <w:szCs w:val="16"/>
                <w:lang w:val="hy-AM"/>
              </w:rPr>
            </w:pPr>
            <w:r>
              <w:rPr>
                <w:rFonts w:ascii="GHEA Grapalat" w:hAnsi="GHEA Grapalat"/>
                <w:sz w:val="16"/>
                <w:szCs w:val="16"/>
                <w:lang w:val="en-US"/>
              </w:rPr>
              <w:t>19</w:t>
            </w:r>
          </w:p>
        </w:tc>
        <w:tc>
          <w:tcPr>
            <w:tcW w:w="1999" w:type="dxa"/>
            <w:vAlign w:val="center"/>
          </w:tcPr>
          <w:p w14:paraId="4ED87359" w14:textId="667DA597" w:rsidR="004F7E4F" w:rsidRPr="00070184" w:rsidRDefault="004F7E4F" w:rsidP="004F7E4F">
            <w:pPr>
              <w:jc w:val="center"/>
              <w:rPr>
                <w:rFonts w:ascii="GHEA Grapalat" w:hAnsi="GHEA Grapalat" w:cs="Calibri"/>
                <w:color w:val="000000"/>
                <w:sz w:val="20"/>
                <w:szCs w:val="20"/>
              </w:rPr>
            </w:pPr>
            <w:r w:rsidRPr="00031158">
              <w:rPr>
                <w:rFonts w:ascii="GHEA Grapalat" w:hAnsi="GHEA Grapalat" w:cs="Calibri"/>
                <w:sz w:val="20"/>
                <w:szCs w:val="20"/>
              </w:rPr>
              <w:t>15871256</w:t>
            </w:r>
          </w:p>
        </w:tc>
        <w:tc>
          <w:tcPr>
            <w:tcW w:w="1938" w:type="dxa"/>
          </w:tcPr>
          <w:p w14:paraId="60CE0DCC" w14:textId="357570EC" w:rsidR="004F7E4F" w:rsidRPr="004030EC" w:rsidRDefault="004F7E4F" w:rsidP="004F7E4F">
            <w:pPr>
              <w:rPr>
                <w:rFonts w:ascii="GHEA Grapalat" w:hAnsi="GHEA Grapalat"/>
                <w:sz w:val="20"/>
                <w:szCs w:val="20"/>
              </w:rPr>
            </w:pPr>
            <w:r>
              <w:rPr>
                <w:rFonts w:ascii="GHEA Grapalat" w:hAnsi="GHEA Grapalat"/>
                <w:sz w:val="20"/>
                <w:szCs w:val="20"/>
              </w:rPr>
              <w:t>Красный молотый перец</w:t>
            </w:r>
          </w:p>
        </w:tc>
        <w:tc>
          <w:tcPr>
            <w:tcW w:w="936" w:type="dxa"/>
            <w:vAlign w:val="center"/>
          </w:tcPr>
          <w:p w14:paraId="5BF43D99" w14:textId="2FD641F8"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964" w:type="dxa"/>
            <w:vAlign w:val="center"/>
          </w:tcPr>
          <w:p w14:paraId="43EC0567" w14:textId="49AD8476" w:rsidR="004F7E4F" w:rsidRDefault="004F7E4F" w:rsidP="004F7E4F">
            <w:pPr>
              <w:widowControl w:val="0"/>
              <w:jc w:val="center"/>
              <w:rPr>
                <w:rFonts w:ascii="GHEA Grapalat" w:hAnsi="GHEA Grapalat"/>
                <w:sz w:val="16"/>
                <w:szCs w:val="16"/>
              </w:rPr>
            </w:pPr>
            <w:r w:rsidRPr="00F239DD">
              <w:rPr>
                <w:rFonts w:ascii="Cambria Math" w:hAnsi="Cambria Math"/>
                <w:lang w:val="hy-AM"/>
              </w:rPr>
              <w:t>․․․</w:t>
            </w:r>
            <w:r w:rsidRPr="00F239DD">
              <w:rPr>
                <w:rFonts w:ascii="GHEA Grapalat" w:hAnsi="GHEA Grapalat"/>
                <w:sz w:val="18"/>
                <w:szCs w:val="18"/>
              </w:rPr>
              <w:t>%</w:t>
            </w:r>
          </w:p>
        </w:tc>
        <w:tc>
          <w:tcPr>
            <w:tcW w:w="677" w:type="dxa"/>
            <w:vAlign w:val="center"/>
          </w:tcPr>
          <w:p w14:paraId="50980CB2" w14:textId="20BF73A4"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823" w:type="dxa"/>
            <w:vAlign w:val="center"/>
          </w:tcPr>
          <w:p w14:paraId="742BDF0E" w14:textId="6BC42D12"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529" w:type="dxa"/>
            <w:vAlign w:val="center"/>
          </w:tcPr>
          <w:p w14:paraId="5219067C" w14:textId="60020B37" w:rsidR="004F7E4F" w:rsidRDefault="004F7E4F" w:rsidP="004F7E4F">
            <w:pPr>
              <w:widowControl w:val="0"/>
              <w:jc w:val="center"/>
              <w:rPr>
                <w:rFonts w:ascii="GHEA Grapalat" w:hAnsi="GHEA Grapalat" w:cs="Arial"/>
                <w:sz w:val="16"/>
                <w:szCs w:val="16"/>
              </w:rPr>
            </w:pPr>
            <w:r w:rsidRPr="00F239DD">
              <w:rPr>
                <w:rFonts w:ascii="Cambria Math" w:hAnsi="Cambria Math"/>
                <w:lang w:val="hy-AM"/>
              </w:rPr>
              <w:t>․․․</w:t>
            </w:r>
            <w:r w:rsidRPr="00F239DD">
              <w:rPr>
                <w:rFonts w:ascii="GHEA Grapalat" w:hAnsi="GHEA Grapalat"/>
                <w:sz w:val="18"/>
                <w:szCs w:val="18"/>
              </w:rPr>
              <w:t>%</w:t>
            </w:r>
          </w:p>
        </w:tc>
        <w:tc>
          <w:tcPr>
            <w:tcW w:w="604" w:type="dxa"/>
            <w:vAlign w:val="center"/>
          </w:tcPr>
          <w:p w14:paraId="251A9A31" w14:textId="77777777" w:rsidR="004F7E4F" w:rsidRDefault="004F7E4F" w:rsidP="004F7E4F">
            <w:pPr>
              <w:widowControl w:val="0"/>
              <w:jc w:val="center"/>
              <w:rPr>
                <w:rFonts w:ascii="GHEA Grapalat" w:hAnsi="GHEA Grapalat" w:cs="Arial"/>
                <w:sz w:val="16"/>
                <w:szCs w:val="16"/>
              </w:rPr>
            </w:pPr>
          </w:p>
        </w:tc>
        <w:tc>
          <w:tcPr>
            <w:tcW w:w="687" w:type="dxa"/>
            <w:vAlign w:val="center"/>
          </w:tcPr>
          <w:p w14:paraId="089A06CC" w14:textId="77777777" w:rsidR="004F7E4F" w:rsidRDefault="004F7E4F" w:rsidP="004F7E4F">
            <w:pPr>
              <w:widowControl w:val="0"/>
              <w:jc w:val="center"/>
              <w:rPr>
                <w:rFonts w:ascii="GHEA Grapalat" w:hAnsi="GHEA Grapalat" w:cs="Arial"/>
                <w:sz w:val="16"/>
                <w:szCs w:val="16"/>
              </w:rPr>
            </w:pPr>
          </w:p>
        </w:tc>
        <w:tc>
          <w:tcPr>
            <w:tcW w:w="805" w:type="dxa"/>
            <w:vAlign w:val="center"/>
          </w:tcPr>
          <w:p w14:paraId="18036E0B" w14:textId="77777777" w:rsidR="004F7E4F" w:rsidRDefault="004F7E4F" w:rsidP="004F7E4F">
            <w:pPr>
              <w:widowControl w:val="0"/>
              <w:jc w:val="center"/>
              <w:rPr>
                <w:rFonts w:ascii="GHEA Grapalat" w:hAnsi="GHEA Grapalat" w:cs="Arial"/>
                <w:sz w:val="16"/>
                <w:szCs w:val="16"/>
              </w:rPr>
            </w:pPr>
          </w:p>
        </w:tc>
        <w:tc>
          <w:tcPr>
            <w:tcW w:w="866" w:type="dxa"/>
            <w:vAlign w:val="center"/>
          </w:tcPr>
          <w:p w14:paraId="56A15CBC" w14:textId="49752A9A" w:rsidR="004F7E4F" w:rsidRDefault="004F7E4F" w:rsidP="004F7E4F">
            <w:pPr>
              <w:widowControl w:val="0"/>
              <w:jc w:val="center"/>
              <w:rPr>
                <w:rFonts w:ascii="GHEA Grapalat" w:hAnsi="GHEA Grapalat" w:cs="Arial"/>
                <w:sz w:val="16"/>
                <w:szCs w:val="16"/>
              </w:rPr>
            </w:pPr>
          </w:p>
        </w:tc>
        <w:tc>
          <w:tcPr>
            <w:tcW w:w="842" w:type="dxa"/>
            <w:vAlign w:val="center"/>
          </w:tcPr>
          <w:p w14:paraId="076F6FBE" w14:textId="2EF025D2" w:rsidR="004F7E4F" w:rsidRDefault="004F7E4F" w:rsidP="004F7E4F">
            <w:pPr>
              <w:widowControl w:val="0"/>
              <w:jc w:val="center"/>
              <w:rPr>
                <w:rFonts w:ascii="GHEA Grapalat" w:hAnsi="GHEA Grapalat" w:cs="Arial"/>
                <w:sz w:val="16"/>
                <w:szCs w:val="16"/>
              </w:rPr>
            </w:pPr>
          </w:p>
        </w:tc>
        <w:tc>
          <w:tcPr>
            <w:tcW w:w="938" w:type="dxa"/>
            <w:vAlign w:val="center"/>
          </w:tcPr>
          <w:p w14:paraId="591E7E86" w14:textId="4DE7B4E4" w:rsidR="004F7E4F" w:rsidRDefault="004F7E4F" w:rsidP="004F7E4F">
            <w:pPr>
              <w:widowControl w:val="0"/>
              <w:jc w:val="center"/>
              <w:rPr>
                <w:rFonts w:ascii="GHEA Grapalat" w:hAnsi="GHEA Grapalat" w:cs="Arial"/>
                <w:sz w:val="16"/>
                <w:szCs w:val="16"/>
              </w:rPr>
            </w:pPr>
          </w:p>
        </w:tc>
        <w:tc>
          <w:tcPr>
            <w:tcW w:w="845" w:type="dxa"/>
            <w:vAlign w:val="center"/>
          </w:tcPr>
          <w:p w14:paraId="01E8C4DB" w14:textId="4D13733B" w:rsidR="004F7E4F" w:rsidRDefault="004F7E4F" w:rsidP="004F7E4F">
            <w:pPr>
              <w:widowControl w:val="0"/>
              <w:jc w:val="center"/>
              <w:rPr>
                <w:rFonts w:ascii="GHEA Grapalat" w:hAnsi="GHEA Grapalat" w:cs="Arial"/>
                <w:sz w:val="16"/>
                <w:szCs w:val="16"/>
              </w:rPr>
            </w:pPr>
          </w:p>
        </w:tc>
        <w:tc>
          <w:tcPr>
            <w:tcW w:w="773" w:type="dxa"/>
            <w:vAlign w:val="center"/>
          </w:tcPr>
          <w:p w14:paraId="59D4C7CB" w14:textId="59B54CB8" w:rsidR="004F7E4F" w:rsidRDefault="004F7E4F" w:rsidP="004F7E4F">
            <w:pPr>
              <w:jc w:val="center"/>
            </w:pPr>
            <w:r w:rsidRPr="009778A4">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кодом </w:t>
      </w:r>
      <w:r>
        <w:rPr>
          <w:rFonts w:ascii="GHEA Grapalat" w:hAnsi="GHEA Grapalat" w:cs="Sylfaen"/>
          <w:sz w:val="20"/>
          <w:szCs w:val="20"/>
          <w:lang w:val="es-ES"/>
        </w:rPr>
        <w:t xml:space="preserve"> </w:t>
      </w:r>
      <w:r>
        <w:rPr>
          <w:rFonts w:ascii="GHEA Grapalat" w:hAnsi="GHEA Grapalat"/>
          <w:i/>
          <w:sz w:val="20"/>
          <w:szCs w:val="20"/>
          <w:lang w:val="af-ZA"/>
        </w:rPr>
        <w:t>___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20  </w:t>
      </w:r>
      <w:r>
        <w:rPr>
          <w:rFonts w:ascii="GHEA Grapalat" w:hAnsi="GHEA Grapalat" w:cs="Sylfaen"/>
          <w:sz w:val="20"/>
          <w:szCs w:val="20"/>
        </w:rPr>
        <w:t xml:space="preserve">года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Согласен с условиями изложенными в пункте 8.12 .</w:t>
      </w:r>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20  </w:t>
      </w:r>
      <w:r>
        <w:rPr>
          <w:rFonts w:ascii="GHEA Grapalat" w:hAnsi="GHEA Grapalat" w:cs="Sylfaen"/>
          <w:sz w:val="20"/>
          <w:szCs w:val="20"/>
        </w:rPr>
        <w:t>г.</w:t>
      </w:r>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387E640B" w14:textId="2B0E6898" w:rsidR="00E36842" w:rsidRDefault="00E36842" w:rsidP="00E36842">
      <w:pPr>
        <w:pStyle w:val="af2"/>
        <w:jc w:val="both"/>
        <w:rPr>
          <w:rFonts w:ascii="GHEA Grapalat" w:hAnsi="GHEA Grapalat"/>
          <w:i/>
        </w:rPr>
      </w:pPr>
    </w:p>
  </w:footnote>
  <w:footnote w:id="3">
    <w:p w14:paraId="11FA1243" w14:textId="61DA2D74" w:rsidR="00E36842" w:rsidRDefault="00E36842" w:rsidP="00DF3B69">
      <w:pPr>
        <w:widowControl w:val="0"/>
        <w:jc w:val="both"/>
        <w:rPr>
          <w:rFonts w:ascii="GHEA Grapalat" w:hAnsi="GHEA Grapalat"/>
          <w:i/>
          <w:sz w:val="20"/>
          <w:szCs w:val="20"/>
        </w:rPr>
      </w:pP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7">
    <w:p w14:paraId="6F877D96" w14:textId="77777777" w:rsidR="00D74569" w:rsidRPr="0092041F" w:rsidRDefault="00D74569" w:rsidP="00C67FAB">
      <w:pPr>
        <w:pStyle w:val="af2"/>
        <w:jc w:val="both"/>
        <w:rPr>
          <w:rFonts w:ascii="GHEA Grapalat" w:hAnsi="GHEA Grapalat"/>
          <w:i/>
        </w:rPr>
      </w:pPr>
    </w:p>
  </w:footnote>
  <w:footnote w:id="8">
    <w:p w14:paraId="3BE9C965" w14:textId="77777777" w:rsidR="00D74569" w:rsidRPr="004A4643" w:rsidRDefault="00D74569" w:rsidP="00C67FAB">
      <w:pPr>
        <w:pStyle w:val="af2"/>
        <w:jc w:val="both"/>
        <w:rPr>
          <w:rFonts w:ascii="GHEA Grapalat" w:hAnsi="GHEA Grapalat"/>
          <w:i/>
          <w:lang w:val="hy-AM"/>
        </w:rPr>
      </w:pPr>
    </w:p>
  </w:footnote>
  <w:footnote w:id="9">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0">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3">
    <w:p w14:paraId="70B16E69" w14:textId="77777777" w:rsidR="00D74569" w:rsidRDefault="00D74569" w:rsidP="00637230">
      <w:pPr>
        <w:jc w:val="both"/>
        <w:rPr>
          <w:rFonts w:asciiTheme="minorHAnsi" w:hAnsiTheme="minorHAnsi"/>
          <w:lang w:val="af-ZA"/>
        </w:rPr>
      </w:pPr>
    </w:p>
  </w:footnote>
  <w:footnote w:id="14">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7">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8">
    <w:p w14:paraId="11578311" w14:textId="77777777" w:rsidR="00D74569" w:rsidRPr="008842CE" w:rsidRDefault="00D74569" w:rsidP="003D2FE2">
      <w:pPr>
        <w:pStyle w:val="af2"/>
        <w:jc w:val="both"/>
      </w:pPr>
    </w:p>
  </w:footnote>
  <w:footnote w:id="19">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0">
    <w:p w14:paraId="2DA6C760" w14:textId="77777777" w:rsidR="00D74569" w:rsidRPr="008842CE" w:rsidRDefault="00D74569" w:rsidP="000A214C">
      <w:pPr>
        <w:pStyle w:val="af2"/>
        <w:jc w:val="both"/>
      </w:pPr>
    </w:p>
  </w:footnote>
  <w:footnote w:id="21">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4">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5">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6">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7">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8">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0">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1">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2">
    <w:p w14:paraId="69D50D19" w14:textId="77777777" w:rsidR="00D74569" w:rsidRPr="00E861BF" w:rsidRDefault="00D74569" w:rsidP="008842CE">
      <w:pPr>
        <w:pStyle w:val="af2"/>
        <w:widowControl w:val="0"/>
        <w:jc w:val="both"/>
        <w:rPr>
          <w:rFonts w:ascii="GHEA Grapalat" w:hAnsi="GHEA Grapalat"/>
          <w:i/>
        </w:rPr>
      </w:pPr>
    </w:p>
  </w:footnote>
  <w:footnote w:id="33">
    <w:p w14:paraId="2D6462EE" w14:textId="77777777" w:rsidR="00D74569" w:rsidRPr="00332512" w:rsidRDefault="00D74569" w:rsidP="008842CE">
      <w:pPr>
        <w:pStyle w:val="af2"/>
        <w:widowControl w:val="0"/>
        <w:jc w:val="both"/>
        <w:rPr>
          <w:rFonts w:asciiTheme="minorHAnsi" w:hAnsiTheme="minorHAnsi"/>
        </w:rPr>
      </w:pPr>
    </w:p>
  </w:footnote>
  <w:footnote w:id="34">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C2F"/>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A75"/>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909"/>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476"/>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967"/>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75CF"/>
    <w:rsid w:val="002A058F"/>
    <w:rsid w:val="002A0700"/>
    <w:rsid w:val="002A0C06"/>
    <w:rsid w:val="002A0EA6"/>
    <w:rsid w:val="002A0F30"/>
    <w:rsid w:val="002A0F45"/>
    <w:rsid w:val="002A10B2"/>
    <w:rsid w:val="002A1183"/>
    <w:rsid w:val="002A1FAC"/>
    <w:rsid w:val="002A2CC7"/>
    <w:rsid w:val="002A2F79"/>
    <w:rsid w:val="002A3785"/>
    <w:rsid w:val="002A3FC1"/>
    <w:rsid w:val="002A464D"/>
    <w:rsid w:val="002A4BE0"/>
    <w:rsid w:val="002A560E"/>
    <w:rsid w:val="002A665D"/>
    <w:rsid w:val="002A7380"/>
    <w:rsid w:val="002A76C6"/>
    <w:rsid w:val="002A7A40"/>
    <w:rsid w:val="002B0631"/>
    <w:rsid w:val="002B069C"/>
    <w:rsid w:val="002B0AEA"/>
    <w:rsid w:val="002B103D"/>
    <w:rsid w:val="002B121D"/>
    <w:rsid w:val="002B155B"/>
    <w:rsid w:val="002B1ABE"/>
    <w:rsid w:val="002B24A4"/>
    <w:rsid w:val="002B24E8"/>
    <w:rsid w:val="002B32D6"/>
    <w:rsid w:val="002B372D"/>
    <w:rsid w:val="002B3E53"/>
    <w:rsid w:val="002B4FD9"/>
    <w:rsid w:val="002B51FB"/>
    <w:rsid w:val="002B5F87"/>
    <w:rsid w:val="002B636C"/>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087"/>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95D"/>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56DB"/>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963"/>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377"/>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66E"/>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4F7E4F"/>
    <w:rsid w:val="00501516"/>
    <w:rsid w:val="0050161D"/>
    <w:rsid w:val="005020A2"/>
    <w:rsid w:val="00502397"/>
    <w:rsid w:val="005024D2"/>
    <w:rsid w:val="005025AD"/>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151A"/>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C53"/>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1E93"/>
    <w:rsid w:val="005C4C12"/>
    <w:rsid w:val="005C6159"/>
    <w:rsid w:val="005C6D9F"/>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6F81"/>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07BC3"/>
    <w:rsid w:val="00712311"/>
    <w:rsid w:val="00712CB4"/>
    <w:rsid w:val="00712DB8"/>
    <w:rsid w:val="007131F4"/>
    <w:rsid w:val="00713746"/>
    <w:rsid w:val="0071687B"/>
    <w:rsid w:val="0071689A"/>
    <w:rsid w:val="00716F47"/>
    <w:rsid w:val="007200E0"/>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5C2C"/>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0A2"/>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38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696"/>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3F02"/>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C38"/>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1DCD"/>
    <w:rsid w:val="00B12288"/>
    <w:rsid w:val="00B12330"/>
    <w:rsid w:val="00B12C72"/>
    <w:rsid w:val="00B1352B"/>
    <w:rsid w:val="00B138F3"/>
    <w:rsid w:val="00B14473"/>
    <w:rsid w:val="00B14486"/>
    <w:rsid w:val="00B14E56"/>
    <w:rsid w:val="00B1537B"/>
    <w:rsid w:val="00B15493"/>
    <w:rsid w:val="00B158C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4CB"/>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674"/>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40"/>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33"/>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ABA"/>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B14"/>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1FE7"/>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3B69"/>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93"/>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963"/>
    <w:rsid w:val="00EC5C41"/>
    <w:rsid w:val="00EC68D2"/>
    <w:rsid w:val="00EC7188"/>
    <w:rsid w:val="00EC759E"/>
    <w:rsid w:val="00EC7897"/>
    <w:rsid w:val="00ED0338"/>
    <w:rsid w:val="00ED0BF3"/>
    <w:rsid w:val="00ED0DE3"/>
    <w:rsid w:val="00ED1142"/>
    <w:rsid w:val="00ED1170"/>
    <w:rsid w:val="00ED190B"/>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C7A"/>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90723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185438557">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106</Pages>
  <Words>22535</Words>
  <Characters>128450</Characters>
  <Application>Microsoft Office Word</Application>
  <DocSecurity>0</DocSecurity>
  <Lines>1070</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150684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1363</cp:revision>
  <cp:lastPrinted>2018-02-16T07:12:00Z</cp:lastPrinted>
  <dcterms:created xsi:type="dcterms:W3CDTF">2019-10-28T07:04:00Z</dcterms:created>
  <dcterms:modified xsi:type="dcterms:W3CDTF">2025-12-12T10:45:00Z</dcterms:modified>
</cp:coreProperties>
</file>